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DBB37" w14:textId="77777777" w:rsidR="005B749B" w:rsidRDefault="00122B4B">
      <w:pPr>
        <w:spacing w:after="600" w:line="360" w:lineRule="auto"/>
        <w:jc w:val="right"/>
        <w:rPr>
          <w:rFonts w:ascii="Arial" w:eastAsia="Arial" w:hAnsi="Arial" w:cs="Arial"/>
          <w:sz w:val="22"/>
          <w:szCs w:val="22"/>
        </w:rPr>
      </w:pPr>
      <w:bookmarkStart w:id="0" w:name="_30j0zll" w:colFirst="0" w:colLast="0"/>
      <w:bookmarkStart w:id="1" w:name="_GoBack"/>
      <w:bookmarkEnd w:id="0"/>
      <w:bookmarkEnd w:id="1"/>
      <w:r>
        <w:rPr>
          <w:rFonts w:ascii="Arial" w:eastAsia="Arial" w:hAnsi="Arial" w:cs="Arial"/>
          <w:sz w:val="22"/>
          <w:szCs w:val="22"/>
        </w:rPr>
        <w:t>III.</w:t>
      </w:r>
    </w:p>
    <w:p w14:paraId="4013E8EC" w14:textId="77777777" w:rsidR="005B749B" w:rsidRDefault="00122B4B">
      <w:pPr>
        <w:spacing w:after="480" w:line="360" w:lineRule="auto"/>
        <w:jc w:val="center"/>
        <w:rPr>
          <w:rFonts w:ascii="Arial" w:eastAsia="Arial" w:hAnsi="Arial" w:cs="Arial"/>
          <w:b/>
          <w:sz w:val="30"/>
          <w:szCs w:val="30"/>
        </w:rPr>
      </w:pPr>
      <w:r>
        <w:rPr>
          <w:rFonts w:ascii="Arial" w:eastAsia="Arial" w:hAnsi="Arial" w:cs="Arial"/>
          <w:b/>
          <w:sz w:val="30"/>
          <w:szCs w:val="30"/>
        </w:rPr>
        <w:t>Program na podporu aplikovaného výzkumu a inovací SIGMA</w:t>
      </w:r>
    </w:p>
    <w:p w14:paraId="56DB8B90" w14:textId="77777777" w:rsidR="005B749B" w:rsidRDefault="00122B4B">
      <w:pPr>
        <w:keepNext/>
        <w:keepLines/>
        <w:pBdr>
          <w:top w:val="nil"/>
          <w:left w:val="nil"/>
          <w:bottom w:val="nil"/>
          <w:right w:val="nil"/>
          <w:between w:val="nil"/>
        </w:pBdr>
        <w:spacing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 Název programu</w:t>
      </w:r>
    </w:p>
    <w:p w14:paraId="3F85E762"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Program na podporu aplikovaného výzkumu a inovací SIGMA (dále také „program“). </w:t>
      </w:r>
    </w:p>
    <w:p w14:paraId="0F0A6CCD"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2. Právní rámec programu</w:t>
      </w:r>
    </w:p>
    <w:p w14:paraId="1DFCB1EB"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Program bude realizován podle:</w:t>
      </w:r>
    </w:p>
    <w:p w14:paraId="024235C1" w14:textId="77777777" w:rsidR="005B749B" w:rsidRDefault="00122B4B">
      <w:pPr>
        <w:numPr>
          <w:ilvl w:val="0"/>
          <w:numId w:val="5"/>
        </w:numPr>
        <w:pBdr>
          <w:top w:val="nil"/>
          <w:left w:val="nil"/>
          <w:bottom w:val="nil"/>
          <w:right w:val="nil"/>
          <w:between w:val="nil"/>
        </w:pBdr>
        <w:spacing w:line="360" w:lineRule="auto"/>
        <w:ind w:left="993"/>
        <w:jc w:val="both"/>
        <w:rPr>
          <w:rFonts w:ascii="Arial" w:eastAsia="Arial" w:hAnsi="Arial" w:cs="Arial"/>
          <w:color w:val="000000"/>
          <w:sz w:val="22"/>
          <w:szCs w:val="22"/>
        </w:rPr>
      </w:pPr>
      <w:r>
        <w:rPr>
          <w:rFonts w:ascii="Arial" w:eastAsia="Arial" w:hAnsi="Arial" w:cs="Arial"/>
          <w:color w:val="000000"/>
          <w:sz w:val="22"/>
          <w:szCs w:val="22"/>
        </w:rPr>
        <w:t>zákona č. 130/2002 Sb., o podpoře výzkumu, experimentálního vývoje a inovací z veřejných prostředků a o změně některých souvisejících zákonů (dále také “zákon o podpoře výzkumu, experimentálního vývoje a inovací”), v pozdějším znění;</w:t>
      </w:r>
    </w:p>
    <w:p w14:paraId="4114D520" w14:textId="77777777" w:rsidR="005B749B" w:rsidRDefault="00122B4B">
      <w:pPr>
        <w:numPr>
          <w:ilvl w:val="0"/>
          <w:numId w:val="5"/>
        </w:numPr>
        <w:pBdr>
          <w:top w:val="nil"/>
          <w:left w:val="nil"/>
          <w:bottom w:val="nil"/>
          <w:right w:val="nil"/>
          <w:between w:val="nil"/>
        </w:pBdr>
        <w:spacing w:line="360" w:lineRule="auto"/>
        <w:ind w:left="993"/>
        <w:jc w:val="both"/>
        <w:rPr>
          <w:rFonts w:ascii="Arial" w:eastAsia="Arial" w:hAnsi="Arial" w:cs="Arial"/>
          <w:color w:val="000000"/>
          <w:sz w:val="22"/>
          <w:szCs w:val="22"/>
        </w:rPr>
      </w:pPr>
      <w:r>
        <w:rPr>
          <w:rFonts w:ascii="Arial" w:eastAsia="Arial" w:hAnsi="Arial" w:cs="Arial"/>
          <w:color w:val="000000"/>
          <w:sz w:val="22"/>
          <w:szCs w:val="22"/>
        </w:rPr>
        <w:t>Smlouvy o fungování Evropské unie 2012/C 326/01, (článek 107);</w:t>
      </w:r>
    </w:p>
    <w:p w14:paraId="57410651" w14:textId="77777777" w:rsidR="005B749B" w:rsidRDefault="00122B4B">
      <w:pPr>
        <w:numPr>
          <w:ilvl w:val="0"/>
          <w:numId w:val="5"/>
        </w:numPr>
        <w:pBdr>
          <w:top w:val="nil"/>
          <w:left w:val="nil"/>
          <w:bottom w:val="nil"/>
          <w:right w:val="nil"/>
          <w:between w:val="nil"/>
        </w:pBdr>
        <w:spacing w:line="360" w:lineRule="auto"/>
        <w:ind w:left="993"/>
        <w:jc w:val="both"/>
        <w:rPr>
          <w:rFonts w:ascii="Arial" w:eastAsia="Arial" w:hAnsi="Arial" w:cs="Arial"/>
          <w:color w:val="000000"/>
          <w:sz w:val="22"/>
          <w:szCs w:val="22"/>
        </w:rPr>
      </w:pPr>
      <w:r>
        <w:rPr>
          <w:rFonts w:ascii="Arial" w:eastAsia="Arial" w:hAnsi="Arial" w:cs="Arial"/>
          <w:color w:val="000000"/>
          <w:sz w:val="22"/>
          <w:szCs w:val="22"/>
        </w:rPr>
        <w:t>Nařízení Komise (EU) č. 651/2014 ze dne 17. června 2014, kterým se v souladu s články 107 a 108 Smlouvy prohlašují určité kategorie podpory za slučitelné s vnitřním trhem, zejm. čl. 25, 28, 29 (dále také „Nařízení“),</w:t>
      </w:r>
      <w:r>
        <w:rPr>
          <w:rFonts w:ascii="Arial" w:eastAsia="Arial" w:hAnsi="Arial" w:cs="Arial"/>
          <w:color w:val="000000"/>
          <w:sz w:val="22"/>
          <w:szCs w:val="22"/>
          <w:vertAlign w:val="superscript"/>
        </w:rPr>
        <w:footnoteReference w:id="2"/>
      </w:r>
      <w:r>
        <w:rPr>
          <w:rFonts w:ascii="Arial" w:eastAsia="Arial" w:hAnsi="Arial" w:cs="Arial"/>
          <w:color w:val="000000"/>
          <w:sz w:val="22"/>
          <w:szCs w:val="22"/>
        </w:rPr>
        <w:t xml:space="preserve"> v pozdějším znění;</w:t>
      </w:r>
    </w:p>
    <w:p w14:paraId="749C2C29" w14:textId="77777777" w:rsidR="005B749B" w:rsidRDefault="00122B4B">
      <w:pPr>
        <w:numPr>
          <w:ilvl w:val="0"/>
          <w:numId w:val="5"/>
        </w:numPr>
        <w:pBdr>
          <w:top w:val="nil"/>
          <w:left w:val="nil"/>
          <w:bottom w:val="nil"/>
          <w:right w:val="nil"/>
          <w:between w:val="nil"/>
        </w:pBdr>
        <w:spacing w:line="360" w:lineRule="auto"/>
        <w:ind w:left="993"/>
        <w:jc w:val="both"/>
        <w:rPr>
          <w:rFonts w:ascii="Arial" w:eastAsia="Arial" w:hAnsi="Arial" w:cs="Arial"/>
          <w:color w:val="000000"/>
          <w:sz w:val="22"/>
          <w:szCs w:val="22"/>
        </w:rPr>
      </w:pPr>
      <w:r>
        <w:rPr>
          <w:rFonts w:ascii="Arial" w:eastAsia="Arial" w:hAnsi="Arial" w:cs="Arial"/>
          <w:color w:val="000000"/>
          <w:sz w:val="22"/>
          <w:szCs w:val="22"/>
        </w:rPr>
        <w:t>Nařízení Komise (EU) č. 1407/2013 ze dne 18. prosince 2013 o použití článků 107 a 108 Smlouvy o fungování Evropské unie na podporu de minimis, v pozdějším znění;</w:t>
      </w:r>
    </w:p>
    <w:p w14:paraId="26571FD3" w14:textId="77777777" w:rsidR="005B749B" w:rsidRDefault="00122B4B">
      <w:pPr>
        <w:numPr>
          <w:ilvl w:val="0"/>
          <w:numId w:val="5"/>
        </w:numPr>
        <w:pBdr>
          <w:top w:val="nil"/>
          <w:left w:val="nil"/>
          <w:bottom w:val="nil"/>
          <w:right w:val="nil"/>
          <w:between w:val="nil"/>
        </w:pBdr>
        <w:spacing w:after="120" w:line="360" w:lineRule="auto"/>
        <w:ind w:left="993"/>
        <w:jc w:val="both"/>
        <w:rPr>
          <w:rFonts w:ascii="Arial" w:eastAsia="Arial" w:hAnsi="Arial" w:cs="Arial"/>
          <w:color w:val="000000"/>
          <w:sz w:val="22"/>
          <w:szCs w:val="22"/>
        </w:rPr>
      </w:pPr>
      <w:r>
        <w:rPr>
          <w:rFonts w:ascii="Arial" w:eastAsia="Arial" w:hAnsi="Arial" w:cs="Arial"/>
          <w:color w:val="000000"/>
          <w:sz w:val="22"/>
          <w:szCs w:val="22"/>
        </w:rPr>
        <w:t>Rámce pro státní podporu výzkumu, vývoje a inovací – Úřední věstník Evropské unie C 198, 27. června 2014 (dále také „Rámec“).</w:t>
      </w:r>
    </w:p>
    <w:p w14:paraId="776CB019" w14:textId="77777777" w:rsidR="005B749B" w:rsidRDefault="00122B4B">
      <w:pPr>
        <w:widowControl w:val="0"/>
        <w:spacing w:after="120" w:line="360" w:lineRule="auto"/>
        <w:ind w:firstLine="426"/>
        <w:jc w:val="both"/>
        <w:rPr>
          <w:rFonts w:ascii="Arial" w:eastAsia="Arial" w:hAnsi="Arial" w:cs="Arial"/>
          <w:color w:val="000000"/>
          <w:sz w:val="22"/>
          <w:szCs w:val="22"/>
        </w:rPr>
      </w:pPr>
      <w:r>
        <w:rPr>
          <w:rFonts w:ascii="Arial" w:eastAsia="Arial" w:hAnsi="Arial" w:cs="Arial"/>
          <w:color w:val="000000"/>
          <w:sz w:val="22"/>
          <w:szCs w:val="22"/>
        </w:rPr>
        <w:t>Pokud podpora projektu zakládá veřejnou podporu podle článku 107 odst. 1 Smlouvy, řídí se podmínkami Nařízení.</w:t>
      </w:r>
    </w:p>
    <w:p w14:paraId="1FACB61B"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Příjemcům typu podnik bude poskytována podpora dle Nařízení. Příjemcům typu výzkumná organizace</w:t>
      </w:r>
      <w:r>
        <w:rPr>
          <w:rFonts w:ascii="Arial" w:eastAsia="Arial" w:hAnsi="Arial" w:cs="Arial"/>
          <w:sz w:val="22"/>
          <w:szCs w:val="22"/>
          <w:vertAlign w:val="superscript"/>
        </w:rPr>
        <w:footnoteReference w:id="3"/>
      </w:r>
      <w:r>
        <w:rPr>
          <w:rFonts w:ascii="Arial" w:eastAsia="Arial" w:hAnsi="Arial" w:cs="Arial"/>
          <w:sz w:val="22"/>
          <w:szCs w:val="22"/>
        </w:rPr>
        <w:t xml:space="preserve"> bude podpora poskytována na činnosti dle bodu 19 Rámce. </w:t>
      </w:r>
    </w:p>
    <w:p w14:paraId="3FD2E993"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Pokud příjemce nebude splňovat ani jednu z definic podniku (nebude vykonávat ekonomickou činnost)</w:t>
      </w:r>
      <w:r>
        <w:rPr>
          <w:rFonts w:ascii="Arial" w:eastAsia="Arial" w:hAnsi="Arial" w:cs="Arial"/>
          <w:sz w:val="22"/>
          <w:szCs w:val="22"/>
          <w:vertAlign w:val="superscript"/>
        </w:rPr>
        <w:footnoteReference w:id="4"/>
      </w:r>
      <w:r>
        <w:rPr>
          <w:rFonts w:ascii="Arial" w:eastAsia="Arial" w:hAnsi="Arial" w:cs="Arial"/>
          <w:sz w:val="22"/>
          <w:szCs w:val="22"/>
        </w:rPr>
        <w:t xml:space="preserve"> či výzkumné organizace a případná podpora poskytnutá v jeho prospěch bude v souladu s cíli programu, je možné mu poskytnout podporu mimo režim veřejné podpory, tj. mimo režim článku 107 Smlouvy o fungování Evropské unie, a to v případě, že nebude naplněn některý z jejích definičních znaků, zejména podpora nebude směřovat na hospodářské činnosti daného příjemce.</w:t>
      </w:r>
    </w:p>
    <w:p w14:paraId="195775FC"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Program je vyňat z oznamovací povinnosti podle čl. 108 odst. 3 Smlouvy o fungování Evropské unie, neboť splňuje podmínky Nařízení.</w:t>
      </w:r>
    </w:p>
    <w:p w14:paraId="4B560642"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V programu je vyloučeno vyplacení jednotlivé podpory ve prospěch podniku:</w:t>
      </w:r>
    </w:p>
    <w:p w14:paraId="3E3AF748" w14:textId="77777777" w:rsidR="005B749B" w:rsidRDefault="00122B4B">
      <w:pPr>
        <w:numPr>
          <w:ilvl w:val="0"/>
          <w:numId w:val="7"/>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highlight w:val="white"/>
        </w:rPr>
        <w:t xml:space="preserve">vůči němuž byl v návaznosti na rozhodnutí Evropské komise, na </w:t>
      </w:r>
      <w:proofErr w:type="gramStart"/>
      <w:r>
        <w:rPr>
          <w:rFonts w:ascii="Arial" w:eastAsia="Arial" w:hAnsi="Arial" w:cs="Arial"/>
          <w:color w:val="000000"/>
          <w:sz w:val="22"/>
          <w:szCs w:val="22"/>
          <w:highlight w:val="white"/>
        </w:rPr>
        <w:t>základě</w:t>
      </w:r>
      <w:proofErr w:type="gramEnd"/>
      <w:r>
        <w:rPr>
          <w:rFonts w:ascii="Arial" w:eastAsia="Arial" w:hAnsi="Arial" w:cs="Arial"/>
          <w:color w:val="000000"/>
          <w:sz w:val="22"/>
          <w:szCs w:val="22"/>
          <w:highlight w:val="white"/>
        </w:rPr>
        <w:t xml:space="preserve"> kterého byla podpora obdržená od poskytovatele z České republiky prohlášena za protiprávní a neslučitelnou s vnitřním trhem, vystaven inkasní příkaz, který je nesplacený;</w:t>
      </w:r>
    </w:p>
    <w:p w14:paraId="772D4ECF" w14:textId="77777777" w:rsidR="005B749B" w:rsidRDefault="00122B4B">
      <w:pPr>
        <w:numPr>
          <w:ilvl w:val="0"/>
          <w:numId w:val="7"/>
        </w:numPr>
        <w:pBdr>
          <w:top w:val="nil"/>
          <w:left w:val="nil"/>
          <w:bottom w:val="nil"/>
          <w:right w:val="nil"/>
          <w:between w:val="nil"/>
        </w:pBdr>
        <w:spacing w:after="120" w:line="360" w:lineRule="auto"/>
        <w:ind w:left="1276"/>
        <w:jc w:val="both"/>
        <w:rPr>
          <w:rFonts w:ascii="Arial" w:eastAsia="Arial" w:hAnsi="Arial" w:cs="Arial"/>
          <w:color w:val="000000"/>
          <w:sz w:val="22"/>
          <w:szCs w:val="22"/>
        </w:rPr>
      </w:pPr>
      <w:r>
        <w:rPr>
          <w:rFonts w:ascii="Arial" w:eastAsia="Arial" w:hAnsi="Arial" w:cs="Arial"/>
          <w:color w:val="000000"/>
          <w:sz w:val="22"/>
          <w:szCs w:val="22"/>
        </w:rPr>
        <w:t>splňujícímu definici podniku v obtížích uvedenou v čl. 2, odst. 18) Nařízení.</w:t>
      </w:r>
    </w:p>
    <w:p w14:paraId="20354A3F" w14:textId="6D2758BB"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Pokud jeden podnik obdrží v programu veřejnou podporu vyšší než 500 tis. EUR, budou informace o příjemci a jemu poskytnuté podpoře (v rozsahu dle přílohy III Nařízení) zveřejněny na centrální webové stránce ve smyslu čl. 9 Nařízení.</w:t>
      </w:r>
    </w:p>
    <w:p w14:paraId="1983FFB6" w14:textId="108A7FDF" w:rsidR="00352DF8" w:rsidRDefault="00352DF8">
      <w:pPr>
        <w:spacing w:after="120" w:line="360" w:lineRule="auto"/>
        <w:ind w:firstLine="426"/>
        <w:jc w:val="both"/>
        <w:rPr>
          <w:ins w:id="2" w:author="TA ČR" w:date="2021-11-18T10:37:00Z"/>
          <w:rFonts w:ascii="Arial" w:eastAsia="Arial" w:hAnsi="Arial" w:cs="Arial"/>
          <w:sz w:val="22"/>
          <w:szCs w:val="22"/>
        </w:rPr>
      </w:pPr>
      <w:ins w:id="3" w:author="TA ČR" w:date="2021-11-18T10:37:00Z">
        <w:r>
          <w:rPr>
            <w:rFonts w:ascii="Arial" w:eastAsia="Arial" w:hAnsi="Arial" w:cs="Arial"/>
            <w:sz w:val="22"/>
            <w:szCs w:val="22"/>
          </w:rPr>
          <w:t>V případě změny alokace rozpočtu mezi dílčími cíli o více než 20 % maximální částky uvedené v Tabulce 1, bude poskytovatel postupovat podle §</w:t>
        </w:r>
        <w:r w:rsidR="00354129">
          <w:rPr>
            <w:rFonts w:ascii="Arial" w:eastAsia="Arial" w:hAnsi="Arial" w:cs="Arial"/>
            <w:sz w:val="22"/>
            <w:szCs w:val="22"/>
          </w:rPr>
          <w:t xml:space="preserve"> </w:t>
        </w:r>
        <w:r>
          <w:rPr>
            <w:rFonts w:ascii="Arial" w:eastAsia="Arial" w:hAnsi="Arial" w:cs="Arial"/>
            <w:sz w:val="22"/>
            <w:szCs w:val="22"/>
          </w:rPr>
          <w:t>5, odst. 3</w:t>
        </w:r>
        <w:r w:rsidR="0062777A">
          <w:rPr>
            <w:rFonts w:ascii="Arial" w:eastAsia="Arial" w:hAnsi="Arial" w:cs="Arial"/>
            <w:sz w:val="22"/>
            <w:szCs w:val="22"/>
          </w:rPr>
          <w:t xml:space="preserve"> zákona 130/2002 Sb.</w:t>
        </w:r>
        <w:r>
          <w:rPr>
            <w:rFonts w:ascii="Arial" w:eastAsia="Arial" w:hAnsi="Arial" w:cs="Arial"/>
            <w:sz w:val="22"/>
            <w:szCs w:val="22"/>
          </w:rPr>
          <w:t>, jako by se jednalo o</w:t>
        </w:r>
        <w:r w:rsidR="00A519B2">
          <w:rPr>
            <w:rFonts w:ascii="Arial" w:eastAsia="Arial" w:hAnsi="Arial" w:cs="Arial"/>
            <w:sz w:val="22"/>
            <w:szCs w:val="22"/>
          </w:rPr>
          <w:t> </w:t>
        </w:r>
        <w:r>
          <w:rPr>
            <w:rFonts w:ascii="Arial" w:eastAsia="Arial" w:hAnsi="Arial" w:cs="Arial"/>
            <w:sz w:val="22"/>
            <w:szCs w:val="22"/>
          </w:rPr>
          <w:t>podprogram programu.</w:t>
        </w:r>
      </w:ins>
    </w:p>
    <w:p w14:paraId="376E0DDB"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3. Poskytovatel</w:t>
      </w:r>
    </w:p>
    <w:p w14:paraId="14166287"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Poskytovatelem podpory je Technologická agentura České republiky (dále také „TA ČR“).</w:t>
      </w:r>
    </w:p>
    <w:p w14:paraId="39CE91F6"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4. Identifikační kód programu</w:t>
      </w:r>
    </w:p>
    <w:p w14:paraId="44C257B1"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 účely evidence v informačním systému výzkumu, experimentálního vývoje a inovací je programu přidělen kód “XX”.</w:t>
      </w:r>
    </w:p>
    <w:p w14:paraId="6EAB0C85"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5. Doba trvání programu</w:t>
      </w:r>
    </w:p>
    <w:p w14:paraId="330C47BF" w14:textId="2DEC26FE"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Doba trvání programu je stanovena na období od roku 2022 do roku 20</w:t>
      </w:r>
      <w:r w:rsidR="00F919F5">
        <w:rPr>
          <w:rFonts w:ascii="Arial" w:eastAsia="Arial" w:hAnsi="Arial" w:cs="Arial"/>
          <w:sz w:val="22"/>
          <w:szCs w:val="22"/>
        </w:rPr>
        <w:t>29</w:t>
      </w:r>
      <w:r>
        <w:rPr>
          <w:rFonts w:ascii="Arial" w:eastAsia="Arial" w:hAnsi="Arial" w:cs="Arial"/>
          <w:sz w:val="22"/>
          <w:szCs w:val="22"/>
        </w:rPr>
        <w:t xml:space="preserve">, tj. </w:t>
      </w:r>
      <w:r w:rsidR="00F919F5">
        <w:rPr>
          <w:rFonts w:ascii="Arial" w:eastAsia="Arial" w:hAnsi="Arial" w:cs="Arial"/>
          <w:sz w:val="22"/>
          <w:szCs w:val="22"/>
        </w:rPr>
        <w:t>8</w:t>
      </w:r>
      <w:r>
        <w:rPr>
          <w:rFonts w:ascii="Arial" w:eastAsia="Arial" w:hAnsi="Arial" w:cs="Arial"/>
          <w:sz w:val="22"/>
          <w:szCs w:val="22"/>
        </w:rPr>
        <w:t xml:space="preserve"> let. První veřejná soutěž ve výzkumu, experimentálním vývoji a inovacích (dále také „veřejná soutěž“) na výběr projektů se předpokládá vyhlásit v roce 2022 se zahájením poskytování podpory od roku 2023. Každoročně bude vyhlašováno několik veřejných soutěží.</w:t>
      </w:r>
    </w:p>
    <w:p w14:paraId="4C763A30" w14:textId="77777777" w:rsidR="00F919F5"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Dobu trvání projektů určí parametry konkrétní veřejné soutěže a jejich ukončení nesmí překročit dobu trvání programu.</w:t>
      </w:r>
    </w:p>
    <w:p w14:paraId="792946EC" w14:textId="1BBEF753" w:rsidR="005B749B" w:rsidRPr="00F919F5" w:rsidRDefault="00F919F5">
      <w:pPr>
        <w:spacing w:after="120" w:line="360" w:lineRule="auto"/>
        <w:ind w:firstLine="426"/>
        <w:jc w:val="both"/>
        <w:rPr>
          <w:rFonts w:ascii="Arial" w:eastAsia="Arial" w:hAnsi="Arial" w:cs="Arial"/>
          <w:b/>
          <w:sz w:val="22"/>
          <w:szCs w:val="22"/>
        </w:rPr>
      </w:pPr>
      <w:r w:rsidRPr="00F919F5">
        <w:rPr>
          <w:rFonts w:ascii="Arial" w:hAnsi="Arial" w:cs="Arial"/>
          <w:sz w:val="22"/>
          <w:szCs w:val="22"/>
        </w:rPr>
        <w:t>Po</w:t>
      </w:r>
      <w:r>
        <w:rPr>
          <w:rFonts w:ascii="Arial" w:hAnsi="Arial" w:cs="Arial"/>
          <w:sz w:val="22"/>
          <w:szCs w:val="22"/>
        </w:rPr>
        <w:t>skytovatel předpokládá, že po roce 2029 bude program SIGMA prodloužen. Prodloužení programu se bude připravovat na základě výsledku průběžné evaluace tak, aby mohlo být schváleno nejpozději v souladu s harmonogramem přípravy rozpočtu na rok 2030. Prodloužený program SIGMA bude reflektovat zejména zkušenosti z 2. průběžného hodnocení programu, které se uskuteční v roce 2027.</w:t>
      </w:r>
    </w:p>
    <w:p w14:paraId="3F92B216"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 xml:space="preserve">6. Zaměření programu </w:t>
      </w:r>
    </w:p>
    <w:p w14:paraId="79C6D4A0"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Program SIGMA je komplexním dlouhodobým nástrojem na podporu projektů aplikovaného výzkumu</w:t>
      </w:r>
      <w:r>
        <w:rPr>
          <w:rFonts w:ascii="Arial" w:eastAsia="Arial" w:hAnsi="Arial" w:cs="Arial"/>
          <w:sz w:val="22"/>
          <w:szCs w:val="22"/>
          <w:vertAlign w:val="superscript"/>
        </w:rPr>
        <w:footnoteReference w:id="5"/>
      </w:r>
      <w:r>
        <w:rPr>
          <w:rFonts w:ascii="Arial" w:eastAsia="Arial" w:hAnsi="Arial" w:cs="Arial"/>
          <w:sz w:val="22"/>
          <w:szCs w:val="22"/>
        </w:rPr>
        <w:t xml:space="preserve"> dle čl. 25 odst. 2 písm. b), c) Nařízení a čl. 1. 3. bodu 15 písm. e) Rámce, a inovací dle čl. 28 a 29 Nařízení a čl. 1. 3. bodu 15 písm. y) a b) Rámce. Je zaměřen na naplňování a řešení řady cílů a opatření stanovených klíčovými strategickými dokumenty</w:t>
      </w:r>
      <w:r>
        <w:rPr>
          <w:rFonts w:ascii="Arial" w:eastAsia="Arial" w:hAnsi="Arial" w:cs="Arial"/>
          <w:sz w:val="22"/>
          <w:szCs w:val="22"/>
          <w:vertAlign w:val="superscript"/>
        </w:rPr>
        <w:footnoteReference w:id="6"/>
      </w:r>
      <w:r>
        <w:rPr>
          <w:rFonts w:ascii="Arial" w:eastAsia="Arial" w:hAnsi="Arial" w:cs="Arial"/>
          <w:sz w:val="22"/>
          <w:szCs w:val="22"/>
        </w:rPr>
        <w:t xml:space="preserve"> pro oblast výzkumu, vývoje a inovací (dále také “</w:t>
      </w:r>
      <w:proofErr w:type="spellStart"/>
      <w:r>
        <w:rPr>
          <w:rFonts w:ascii="Arial" w:eastAsia="Arial" w:hAnsi="Arial" w:cs="Arial"/>
          <w:sz w:val="22"/>
          <w:szCs w:val="22"/>
        </w:rPr>
        <w:t>VaVaI</w:t>
      </w:r>
      <w:proofErr w:type="spellEnd"/>
      <w:r>
        <w:rPr>
          <w:rFonts w:ascii="Arial" w:eastAsia="Arial" w:hAnsi="Arial" w:cs="Arial"/>
          <w:sz w:val="22"/>
          <w:szCs w:val="22"/>
        </w:rPr>
        <w:t xml:space="preserve">”), a to zejména z/ze: </w:t>
      </w:r>
    </w:p>
    <w:p w14:paraId="5BD7E7C6" w14:textId="77777777" w:rsidR="005B749B" w:rsidRDefault="00122B4B">
      <w:pPr>
        <w:numPr>
          <w:ilvl w:val="0"/>
          <w:numId w:val="2"/>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 xml:space="preserve">Inovační strategie České republiky; </w:t>
      </w:r>
    </w:p>
    <w:p w14:paraId="04E37545" w14:textId="77777777" w:rsidR="005B749B" w:rsidRDefault="00122B4B">
      <w:pPr>
        <w:numPr>
          <w:ilvl w:val="0"/>
          <w:numId w:val="2"/>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Národních priorit orientovaného výzkumu, experimentálního vývoje a inovací (NPOV);</w:t>
      </w:r>
    </w:p>
    <w:p w14:paraId="25167F7B" w14:textId="77777777" w:rsidR="005B749B" w:rsidRDefault="00122B4B">
      <w:pPr>
        <w:numPr>
          <w:ilvl w:val="0"/>
          <w:numId w:val="2"/>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Národní politiky výzkumu, vývoje a inovací České republiky;</w:t>
      </w:r>
    </w:p>
    <w:p w14:paraId="6B2559FD" w14:textId="6BD4122C" w:rsidR="005B749B" w:rsidRDefault="00122B4B">
      <w:pPr>
        <w:numPr>
          <w:ilvl w:val="0"/>
          <w:numId w:val="2"/>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Národní výzkumné a inovační strategie pro inteligentní specializaci České republiky</w:t>
      </w:r>
      <w:r w:rsidR="00F77DDC">
        <w:rPr>
          <w:rFonts w:ascii="Arial" w:eastAsia="Arial" w:hAnsi="Arial" w:cs="Arial"/>
          <w:color w:val="000000"/>
          <w:sz w:val="22"/>
          <w:szCs w:val="22"/>
        </w:rPr>
        <w:t xml:space="preserve"> 2021+ (dále „Národní RIS3 strategie 2021+“)</w:t>
      </w:r>
      <w:r>
        <w:rPr>
          <w:rFonts w:ascii="Arial" w:eastAsia="Arial" w:hAnsi="Arial" w:cs="Arial"/>
          <w:color w:val="000000"/>
          <w:sz w:val="22"/>
          <w:szCs w:val="22"/>
        </w:rPr>
        <w:t xml:space="preserve">; </w:t>
      </w:r>
    </w:p>
    <w:p w14:paraId="12FA239E" w14:textId="77777777" w:rsidR="005B749B" w:rsidRDefault="00122B4B">
      <w:pPr>
        <w:numPr>
          <w:ilvl w:val="0"/>
          <w:numId w:val="2"/>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Strategie regionálního rozvoje ČR;</w:t>
      </w:r>
    </w:p>
    <w:p w14:paraId="21351CAC" w14:textId="77777777" w:rsidR="005B749B" w:rsidRDefault="00122B4B">
      <w:pPr>
        <w:numPr>
          <w:ilvl w:val="0"/>
          <w:numId w:val="2"/>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principů Iniciativy Průmysl 4.0;</w:t>
      </w:r>
    </w:p>
    <w:p w14:paraId="0D99B5C6" w14:textId="77777777" w:rsidR="005B749B" w:rsidRDefault="00122B4B">
      <w:pPr>
        <w:numPr>
          <w:ilvl w:val="0"/>
          <w:numId w:val="2"/>
        </w:numPr>
        <w:pBdr>
          <w:top w:val="nil"/>
          <w:left w:val="nil"/>
          <w:bottom w:val="nil"/>
          <w:right w:val="nil"/>
          <w:between w:val="nil"/>
        </w:pBdr>
        <w:spacing w:after="120" w:line="360" w:lineRule="auto"/>
        <w:ind w:left="1276"/>
        <w:jc w:val="both"/>
        <w:rPr>
          <w:rFonts w:ascii="Arial" w:eastAsia="Arial" w:hAnsi="Arial" w:cs="Arial"/>
          <w:color w:val="000000"/>
          <w:sz w:val="22"/>
          <w:szCs w:val="22"/>
        </w:rPr>
      </w:pPr>
      <w:r>
        <w:rPr>
          <w:rFonts w:ascii="Arial" w:eastAsia="Arial" w:hAnsi="Arial" w:cs="Arial"/>
          <w:color w:val="000000"/>
          <w:sz w:val="22"/>
          <w:szCs w:val="22"/>
        </w:rPr>
        <w:t>resortních a dalších relevantních strategií schválených vládou.</w:t>
      </w:r>
    </w:p>
    <w:p w14:paraId="5CDF24C0"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Program SIGMA je typem programu, který umožní pružně reagovat na potřeby společnosti a hospodářství, které mohou vznikat na základě neočekávaných situací.</w:t>
      </w:r>
    </w:p>
    <w:p w14:paraId="7791BFF3"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Smyslem programu je přinést do systému podpory aplikovaného výzkumu a inovací větší stabilitu a předvídatelnost na jedné straně, zjednodušení administrativních postupů a požadavků, zvýšení flexibility a schopnosti rychlé reakce na aktuální potřeby a výzvy na straně druhé. Záměrem je také konsolidace části vlastních programů TA ČR do jednoho programu a zároveň ponechání prostoru na podporu v oblastech/tématech, které budou v průběhu realizace programu identifikovány. Program SIGMA bude postupně zajišťovat implementaci aktivit ze současných programů ZÉTA, ÉTA, GAMA, DELTA a unijních nástrojů (do kterých bude poskytovatel zapojen). Program SIGMA nebude narušovat realizaci podpory vycházející z koncepcí výzkumu, vývoje a inovací vládních resortů České republiky dle § 34 zákona č. 130/2002 Sb.</w:t>
      </w:r>
    </w:p>
    <w:p w14:paraId="2D7DC431"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 xml:space="preserve">7. Hlavní cíl programu </w:t>
      </w:r>
    </w:p>
    <w:p w14:paraId="4CDC4977"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Hlavním cílem programu je podpora aplikovaného výzkumu a inovací vedoucí ke vzniku nových výsledků uplatnitelných v praxi, k řešení výzev a potřeb společnosti a hospodářství a k podpoře řešení systémových opatření výzkumného a inovačního prostředí.</w:t>
      </w:r>
    </w:p>
    <w:p w14:paraId="39FB46E1"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Naplňování hlavního cíle programu přispěje k efektivnímu fungování trhu, zejména k: i) zajištění příležitostí pro vzájemně prospěšnou spolupráci výzkumných organizací a podniků; </w:t>
      </w:r>
      <w:proofErr w:type="spellStart"/>
      <w:r>
        <w:rPr>
          <w:rFonts w:ascii="Arial" w:eastAsia="Arial" w:hAnsi="Arial" w:cs="Arial"/>
          <w:sz w:val="22"/>
          <w:szCs w:val="22"/>
        </w:rPr>
        <w:t>ii</w:t>
      </w:r>
      <w:proofErr w:type="spellEnd"/>
      <w:r>
        <w:rPr>
          <w:rFonts w:ascii="Arial" w:eastAsia="Arial" w:hAnsi="Arial" w:cs="Arial"/>
          <w:sz w:val="22"/>
          <w:szCs w:val="22"/>
        </w:rPr>
        <w:t xml:space="preserve">) zmírnění dopadů asymetrických informací; </w:t>
      </w:r>
      <w:proofErr w:type="spellStart"/>
      <w:r>
        <w:rPr>
          <w:rFonts w:ascii="Arial" w:eastAsia="Arial" w:hAnsi="Arial" w:cs="Arial"/>
          <w:sz w:val="22"/>
          <w:szCs w:val="22"/>
        </w:rPr>
        <w:t>iii</w:t>
      </w:r>
      <w:proofErr w:type="spellEnd"/>
      <w:r>
        <w:rPr>
          <w:rFonts w:ascii="Arial" w:eastAsia="Arial" w:hAnsi="Arial" w:cs="Arial"/>
          <w:sz w:val="22"/>
          <w:szCs w:val="22"/>
        </w:rPr>
        <w:t>) vyvolání kladných vedlejších účinků výzkumu, vývoje a inovací ve formě celospolečenských dopadů.</w:t>
      </w:r>
    </w:p>
    <w:p w14:paraId="77DAE7BF"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Naplňování hlavního cíle programu bude probíhat prostřednictvím pěti dílčích cílů.</w:t>
      </w:r>
    </w:p>
    <w:p w14:paraId="23F98B91"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8. Dílčí cíle programu</w:t>
      </w:r>
    </w:p>
    <w:p w14:paraId="376BF2D9" w14:textId="77777777" w:rsidR="005B749B" w:rsidRDefault="00122B4B">
      <w:pPr>
        <w:spacing w:after="120" w:line="360" w:lineRule="auto"/>
        <w:ind w:firstLine="426"/>
        <w:jc w:val="both"/>
        <w:rPr>
          <w:rFonts w:ascii="Arial" w:eastAsia="Arial" w:hAnsi="Arial" w:cs="Arial"/>
          <w:sz w:val="22"/>
          <w:szCs w:val="22"/>
        </w:rPr>
      </w:pPr>
      <w:bookmarkStart w:id="4" w:name="_4d34og8" w:colFirst="0" w:colLast="0"/>
      <w:bookmarkEnd w:id="4"/>
      <w:r>
        <w:rPr>
          <w:rFonts w:ascii="Arial" w:eastAsia="Arial" w:hAnsi="Arial" w:cs="Arial"/>
          <w:b/>
          <w:sz w:val="22"/>
          <w:szCs w:val="22"/>
        </w:rPr>
        <w:t xml:space="preserve">Dílčí cíl 1 – Aktivity tzv. </w:t>
      </w:r>
      <w:proofErr w:type="spellStart"/>
      <w:r>
        <w:rPr>
          <w:rFonts w:ascii="Arial" w:eastAsia="Arial" w:hAnsi="Arial" w:cs="Arial"/>
          <w:b/>
          <w:sz w:val="22"/>
          <w:szCs w:val="22"/>
        </w:rPr>
        <w:t>předaplikačního</w:t>
      </w:r>
      <w:proofErr w:type="spellEnd"/>
      <w:r>
        <w:rPr>
          <w:rFonts w:ascii="Arial" w:eastAsia="Arial" w:hAnsi="Arial" w:cs="Arial"/>
          <w:b/>
          <w:sz w:val="22"/>
          <w:szCs w:val="22"/>
        </w:rPr>
        <w:t xml:space="preserve"> výzkumu (DC1) </w:t>
      </w:r>
      <w:r>
        <w:rPr>
          <w:rFonts w:ascii="Arial" w:eastAsia="Arial" w:hAnsi="Arial" w:cs="Arial"/>
          <w:sz w:val="22"/>
          <w:szCs w:val="22"/>
        </w:rPr>
        <w:t>se zaměřuje na zefektivnění transferu poznatků a výsledků výzkumu a vývoje z výzkumných organizací do praxe a urychlení tvorby nových inovativních výrobků a služeb. Dílčí cíl navazuje na aktivity, které jsou podporovány v rámci programů GAMA a GAMA 2.</w:t>
      </w:r>
    </w:p>
    <w:p w14:paraId="43503903" w14:textId="77777777" w:rsidR="005B749B" w:rsidRDefault="00122B4B">
      <w:pPr>
        <w:spacing w:after="120" w:line="360" w:lineRule="auto"/>
        <w:ind w:firstLine="426"/>
        <w:jc w:val="both"/>
        <w:rPr>
          <w:rFonts w:ascii="Arial" w:eastAsia="Arial" w:hAnsi="Arial" w:cs="Arial"/>
          <w:color w:val="000000"/>
          <w:sz w:val="22"/>
          <w:szCs w:val="22"/>
        </w:rPr>
      </w:pPr>
      <w:r>
        <w:rPr>
          <w:rFonts w:ascii="Arial" w:eastAsia="Arial" w:hAnsi="Arial" w:cs="Arial"/>
          <w:color w:val="000000"/>
          <w:sz w:val="22"/>
          <w:szCs w:val="22"/>
        </w:rPr>
        <w:t xml:space="preserve">Prostřednictvím zajištění stabilního fungování systému transferu technologií ve výzkumných organizacích bude tento dílčí cíl podporovat ověření výsledků aplikovaného výzkumu z hlediska jejich praktického uplatnění a přípravy jejich následného komerčního využití či využití pro potřeby společnosti. Záměrem je také podpořit tvorbu nových výsledků </w:t>
      </w:r>
      <w:proofErr w:type="spellStart"/>
      <w:r>
        <w:rPr>
          <w:rFonts w:ascii="Arial" w:eastAsia="Arial" w:hAnsi="Arial" w:cs="Arial"/>
          <w:color w:val="000000"/>
          <w:sz w:val="22"/>
          <w:szCs w:val="22"/>
        </w:rPr>
        <w:t>VaVaI</w:t>
      </w:r>
      <w:proofErr w:type="spellEnd"/>
      <w:r>
        <w:rPr>
          <w:rFonts w:ascii="Arial" w:eastAsia="Arial" w:hAnsi="Arial" w:cs="Arial"/>
          <w:color w:val="000000"/>
          <w:sz w:val="22"/>
          <w:szCs w:val="22"/>
        </w:rPr>
        <w:t xml:space="preserve"> ve střednědobém horizontu vedoucích k inovacím s vysokou pravděpodobností jejich praktické aplikace. </w:t>
      </w:r>
    </w:p>
    <w:p w14:paraId="77A7FB2F"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color w:val="000000"/>
          <w:sz w:val="22"/>
          <w:szCs w:val="22"/>
        </w:rPr>
        <w:t>Dílčí cíl svým zaměřením přispívá k naplňování opatření definovaných Národní politikou výzkumu, vývoje a inovací České republiky 2021+, zejména opatření 23.</w:t>
      </w:r>
    </w:p>
    <w:p w14:paraId="025C24C7" w14:textId="77777777" w:rsidR="005B749B" w:rsidRDefault="00122B4B">
      <w:pPr>
        <w:spacing w:after="120" w:line="360" w:lineRule="auto"/>
        <w:ind w:firstLine="426"/>
        <w:jc w:val="both"/>
        <w:rPr>
          <w:rFonts w:ascii="Arial" w:eastAsia="Arial" w:hAnsi="Arial" w:cs="Arial"/>
          <w:color w:val="000000"/>
          <w:sz w:val="22"/>
          <w:szCs w:val="22"/>
        </w:rPr>
      </w:pPr>
      <w:r>
        <w:rPr>
          <w:rFonts w:ascii="Arial" w:eastAsia="Arial" w:hAnsi="Arial" w:cs="Arial"/>
          <w:b/>
          <w:color w:val="000000"/>
          <w:sz w:val="22"/>
          <w:szCs w:val="22"/>
        </w:rPr>
        <w:t>Dílčí cíl 2 – Začínající výzkumníci/výzkumnice</w:t>
      </w:r>
      <w:r>
        <w:rPr>
          <w:rFonts w:ascii="Arial" w:eastAsia="Arial" w:hAnsi="Arial" w:cs="Arial"/>
          <w:b/>
          <w:color w:val="000000"/>
          <w:sz w:val="22"/>
          <w:szCs w:val="22"/>
          <w:vertAlign w:val="superscript"/>
        </w:rPr>
        <w:footnoteReference w:id="7"/>
      </w:r>
      <w:r>
        <w:rPr>
          <w:rFonts w:ascii="Arial" w:eastAsia="Arial" w:hAnsi="Arial" w:cs="Arial"/>
          <w:b/>
          <w:color w:val="000000"/>
          <w:sz w:val="22"/>
          <w:szCs w:val="22"/>
        </w:rPr>
        <w:t xml:space="preserve"> a vyrovnávání příležitostí v projektech aplikovaného výzkumu (DC2) </w:t>
      </w:r>
      <w:r>
        <w:rPr>
          <w:rFonts w:ascii="Arial" w:eastAsia="Arial" w:hAnsi="Arial" w:cs="Arial"/>
          <w:color w:val="000000"/>
          <w:sz w:val="22"/>
          <w:szCs w:val="22"/>
        </w:rPr>
        <w:t>podporuje spolupráci začínajících výzkumníků a výzkumnic při řešení konkrétních projektů přímo se subjekty z aplikační praxe, a to ve všech oblastech aplikovaného výzkumu. V projektech naplňující tento dílčí cíl budou nastaveny podmínky pro uchazeče a příjemce, které povedou k vyrovnání příležitostí pro ženy a muže v aplikovaném výzkumu. Dílčí cíl navazuje na aktivity programu ZÉTA.</w:t>
      </w:r>
    </w:p>
    <w:p w14:paraId="23FB8C95" w14:textId="77777777" w:rsidR="005B749B" w:rsidRPr="00F905D1" w:rsidRDefault="00122B4B">
      <w:pPr>
        <w:spacing w:after="120" w:line="360" w:lineRule="auto"/>
        <w:ind w:firstLine="426"/>
        <w:jc w:val="both"/>
        <w:rPr>
          <w:rFonts w:ascii="Arial" w:eastAsia="Arial" w:hAnsi="Arial" w:cs="Arial"/>
          <w:sz w:val="22"/>
          <w:szCs w:val="22"/>
        </w:rPr>
      </w:pPr>
      <w:bookmarkStart w:id="5" w:name="_2s8eyo1" w:colFirst="0" w:colLast="0"/>
      <w:bookmarkEnd w:id="5"/>
      <w:r>
        <w:rPr>
          <w:rFonts w:ascii="Arial" w:eastAsia="Arial" w:hAnsi="Arial" w:cs="Arial"/>
          <w:color w:val="000000"/>
          <w:sz w:val="22"/>
          <w:szCs w:val="22"/>
        </w:rPr>
        <w:t>Dílčí cíl svým zaměřením přispívá k naplňování opatření definovaných Národní politikou výzkumu, vývoje a inovací České republiky 2021+, zejména opatření 10.</w:t>
      </w:r>
    </w:p>
    <w:p w14:paraId="044D0302" w14:textId="2C4B2A84" w:rsidR="005B749B" w:rsidRDefault="00122B4B">
      <w:pPr>
        <w:spacing w:after="120" w:line="360" w:lineRule="auto"/>
        <w:ind w:firstLine="426"/>
        <w:jc w:val="both"/>
        <w:rPr>
          <w:rFonts w:ascii="Arial" w:eastAsia="Arial" w:hAnsi="Arial" w:cs="Arial"/>
          <w:color w:val="000000"/>
          <w:sz w:val="22"/>
          <w:szCs w:val="22"/>
        </w:rPr>
      </w:pPr>
      <w:bookmarkStart w:id="6" w:name="_17dp8vu" w:colFirst="0" w:colLast="0"/>
      <w:bookmarkEnd w:id="6"/>
      <w:r>
        <w:rPr>
          <w:rFonts w:ascii="Arial" w:eastAsia="Arial" w:hAnsi="Arial" w:cs="Arial"/>
          <w:b/>
          <w:color w:val="000000"/>
          <w:sz w:val="22"/>
          <w:szCs w:val="22"/>
        </w:rPr>
        <w:t>Dílčí cíl 3 – Podpora</w:t>
      </w:r>
      <w:r w:rsidR="00F919F5">
        <w:rPr>
          <w:rFonts w:ascii="Arial" w:eastAsia="Arial" w:hAnsi="Arial" w:cs="Arial"/>
          <w:b/>
          <w:color w:val="000000"/>
          <w:sz w:val="22"/>
          <w:szCs w:val="22"/>
        </w:rPr>
        <w:t xml:space="preserve"> inovačního potenciálu</w:t>
      </w:r>
      <w:r>
        <w:rPr>
          <w:rFonts w:ascii="Arial" w:eastAsia="Arial" w:hAnsi="Arial" w:cs="Arial"/>
          <w:b/>
          <w:color w:val="000000"/>
          <w:sz w:val="22"/>
          <w:szCs w:val="22"/>
        </w:rPr>
        <w:t xml:space="preserve"> společenských věd, humanitních věd a</w:t>
      </w:r>
      <w:r w:rsidR="00F919F5">
        <w:rPr>
          <w:rFonts w:ascii="Arial" w:eastAsia="Arial" w:hAnsi="Arial" w:cs="Arial"/>
          <w:b/>
          <w:color w:val="000000"/>
          <w:sz w:val="22"/>
          <w:szCs w:val="22"/>
        </w:rPr>
        <w:t> </w:t>
      </w:r>
      <w:r>
        <w:rPr>
          <w:rFonts w:ascii="Arial" w:eastAsia="Arial" w:hAnsi="Arial" w:cs="Arial"/>
          <w:b/>
          <w:color w:val="000000"/>
          <w:sz w:val="22"/>
          <w:szCs w:val="22"/>
        </w:rPr>
        <w:t xml:space="preserve">umění (DC3) </w:t>
      </w:r>
      <w:r>
        <w:rPr>
          <w:rFonts w:ascii="Arial" w:eastAsia="Arial" w:hAnsi="Arial" w:cs="Arial"/>
          <w:color w:val="000000"/>
          <w:sz w:val="22"/>
          <w:szCs w:val="22"/>
        </w:rPr>
        <w:t>je zaměřen na posílení společenských věd, humanitních věd a umění (SHUV) v aktivitách aplikovaného výzkumu a inovací a uplatnění výstupů těchto aktivit v podobě nových nebo podstatně zdokonalených produktů, postupů, procesů nebo služeb. Dílčí cíl navazuje na aktivity programu ÉTA. Při uplatňování výstupů z tohoto DC budou relevantní i</w:t>
      </w:r>
      <w:r w:rsidR="00F919F5">
        <w:rPr>
          <w:rFonts w:ascii="Arial" w:eastAsia="Arial" w:hAnsi="Arial" w:cs="Arial"/>
          <w:color w:val="000000"/>
          <w:sz w:val="22"/>
          <w:szCs w:val="22"/>
        </w:rPr>
        <w:t> </w:t>
      </w:r>
      <w:r>
        <w:rPr>
          <w:rFonts w:ascii="Arial" w:eastAsia="Arial" w:hAnsi="Arial" w:cs="Arial"/>
          <w:color w:val="000000"/>
          <w:sz w:val="22"/>
          <w:szCs w:val="22"/>
        </w:rPr>
        <w:t>způsoby uplatnění mimo tržní mechanismy</w:t>
      </w:r>
      <w:r w:rsidR="00F919F5">
        <w:rPr>
          <w:rFonts w:ascii="Arial" w:eastAsia="Arial" w:hAnsi="Arial" w:cs="Arial"/>
          <w:color w:val="000000"/>
          <w:sz w:val="22"/>
          <w:szCs w:val="22"/>
        </w:rPr>
        <w:t xml:space="preserve"> (hlavním uživatelem může být i veřejná zpráva, která o výstupy projeví zájem)</w:t>
      </w:r>
      <w:r>
        <w:rPr>
          <w:rFonts w:ascii="Arial" w:eastAsia="Arial" w:hAnsi="Arial" w:cs="Arial"/>
          <w:color w:val="000000"/>
          <w:sz w:val="22"/>
          <w:szCs w:val="22"/>
        </w:rPr>
        <w:t xml:space="preserve">. </w:t>
      </w:r>
    </w:p>
    <w:p w14:paraId="197903CC" w14:textId="146AB7D0" w:rsidR="005B749B" w:rsidRDefault="00122B4B">
      <w:pPr>
        <w:spacing w:after="120" w:line="360" w:lineRule="auto"/>
        <w:ind w:firstLine="426"/>
        <w:jc w:val="both"/>
        <w:rPr>
          <w:rFonts w:ascii="Arial" w:eastAsia="Arial" w:hAnsi="Arial" w:cs="Arial"/>
          <w:color w:val="000000"/>
          <w:sz w:val="22"/>
          <w:szCs w:val="22"/>
        </w:rPr>
      </w:pPr>
      <w:r>
        <w:rPr>
          <w:rFonts w:ascii="Arial" w:eastAsia="Arial" w:hAnsi="Arial" w:cs="Arial"/>
          <w:color w:val="000000"/>
          <w:sz w:val="22"/>
          <w:szCs w:val="22"/>
        </w:rPr>
        <w:t xml:space="preserve">Dílčí cíl podporuje využití inovačního potenciálu SHUV a jejich zapojení do projektů aplikovaného výzkumu a inovací, které jsou přínosné pro udržení a zvyšování kvality života člověka v reakci na dynamické společenské, ekonomické, globalizační, kulturní nebo technologické proměny. Zaměření výzkumných témat nebude naplňovat vybrané strategické cíle a oblasti NPOV, které budou naplňovány programem </w:t>
      </w:r>
      <w:r w:rsidR="00F919F5">
        <w:rPr>
          <w:rFonts w:ascii="Arial" w:eastAsia="Arial" w:hAnsi="Arial" w:cs="Arial"/>
          <w:color w:val="000000"/>
          <w:sz w:val="22"/>
          <w:szCs w:val="22"/>
        </w:rPr>
        <w:t xml:space="preserve">Ministerstva kultury </w:t>
      </w:r>
      <w:r>
        <w:rPr>
          <w:rFonts w:ascii="Arial" w:eastAsia="Arial" w:hAnsi="Arial" w:cs="Arial"/>
          <w:color w:val="000000"/>
          <w:sz w:val="22"/>
          <w:szCs w:val="22"/>
        </w:rPr>
        <w:t>NAKI</w:t>
      </w:r>
      <w:r w:rsidR="00F919F5">
        <w:rPr>
          <w:rFonts w:ascii="Arial" w:eastAsia="Arial" w:hAnsi="Arial" w:cs="Arial"/>
          <w:color w:val="000000"/>
          <w:sz w:val="22"/>
          <w:szCs w:val="22"/>
        </w:rPr>
        <w:t> </w:t>
      </w:r>
      <w:r>
        <w:rPr>
          <w:rFonts w:ascii="Arial" w:eastAsia="Arial" w:hAnsi="Arial" w:cs="Arial"/>
          <w:color w:val="000000"/>
          <w:sz w:val="22"/>
          <w:szCs w:val="22"/>
        </w:rPr>
        <w:t>III (zejm. oblast 4.3 Kultura, hodnoty, identita a tradice)</w:t>
      </w:r>
      <w:r w:rsidR="00F919F5">
        <w:rPr>
          <w:rFonts w:ascii="Arial" w:eastAsia="Arial" w:hAnsi="Arial" w:cs="Arial"/>
          <w:color w:val="000000"/>
          <w:sz w:val="22"/>
          <w:szCs w:val="22"/>
        </w:rPr>
        <w:t>, které jsou uvedeny v příloze 2 programu</w:t>
      </w:r>
      <w:r>
        <w:rPr>
          <w:rFonts w:ascii="Arial" w:eastAsia="Arial" w:hAnsi="Arial" w:cs="Arial"/>
          <w:color w:val="000000"/>
          <w:sz w:val="22"/>
          <w:szCs w:val="22"/>
        </w:rPr>
        <w:t>.</w:t>
      </w:r>
    </w:p>
    <w:p w14:paraId="5293790F" w14:textId="589D9F36" w:rsidR="005B749B" w:rsidRPr="00F905D1" w:rsidRDefault="00122B4B">
      <w:pPr>
        <w:spacing w:after="120" w:line="360" w:lineRule="auto"/>
        <w:ind w:firstLine="426"/>
        <w:jc w:val="both"/>
        <w:rPr>
          <w:rFonts w:ascii="Arial" w:eastAsia="Arial" w:hAnsi="Arial" w:cs="Arial"/>
          <w:sz w:val="22"/>
          <w:szCs w:val="22"/>
        </w:rPr>
      </w:pPr>
      <w:r>
        <w:rPr>
          <w:rFonts w:ascii="Arial" w:eastAsia="Arial" w:hAnsi="Arial" w:cs="Arial"/>
          <w:color w:val="000000"/>
          <w:sz w:val="22"/>
          <w:szCs w:val="22"/>
        </w:rPr>
        <w:t>Dílčí cíl svým zaměřením</w:t>
      </w:r>
      <w:r w:rsidR="00F919F5">
        <w:rPr>
          <w:rFonts w:ascii="Arial" w:eastAsia="Arial" w:hAnsi="Arial" w:cs="Arial"/>
          <w:color w:val="000000"/>
          <w:sz w:val="22"/>
          <w:szCs w:val="22"/>
        </w:rPr>
        <w:t>, společně s programem NAKI III,</w:t>
      </w:r>
      <w:r>
        <w:rPr>
          <w:rFonts w:ascii="Arial" w:eastAsia="Arial" w:hAnsi="Arial" w:cs="Arial"/>
          <w:color w:val="000000"/>
          <w:sz w:val="22"/>
          <w:szCs w:val="22"/>
        </w:rPr>
        <w:t xml:space="preserve"> přispívá k naplňování opatření definovaných Národní politikou výzkumu, vývoje a inovací České republiky 2021+, zejména opatření 18.</w:t>
      </w:r>
    </w:p>
    <w:p w14:paraId="7E980704" w14:textId="77777777" w:rsidR="005B749B" w:rsidRDefault="00122B4B">
      <w:pPr>
        <w:spacing w:after="120" w:line="360" w:lineRule="auto"/>
        <w:ind w:firstLine="426"/>
        <w:jc w:val="both"/>
        <w:rPr>
          <w:rFonts w:ascii="Arial" w:eastAsia="Arial" w:hAnsi="Arial" w:cs="Arial"/>
          <w:color w:val="000000"/>
          <w:sz w:val="22"/>
          <w:szCs w:val="22"/>
        </w:rPr>
      </w:pPr>
      <w:bookmarkStart w:id="7" w:name="_3rdcrjn" w:colFirst="0" w:colLast="0"/>
      <w:bookmarkEnd w:id="7"/>
      <w:r>
        <w:rPr>
          <w:rFonts w:ascii="Arial" w:eastAsia="Arial" w:hAnsi="Arial" w:cs="Arial"/>
          <w:b/>
          <w:color w:val="000000"/>
          <w:sz w:val="22"/>
          <w:szCs w:val="22"/>
        </w:rPr>
        <w:t xml:space="preserve">Dílčí cíl 4 – Mezinárodní spolupráce (DC4) </w:t>
      </w:r>
      <w:r>
        <w:rPr>
          <w:rFonts w:ascii="Arial" w:eastAsia="Arial" w:hAnsi="Arial" w:cs="Arial"/>
          <w:color w:val="000000"/>
          <w:sz w:val="22"/>
          <w:szCs w:val="22"/>
        </w:rPr>
        <w:t xml:space="preserve">se zaměřuje na posílení mezinárodní spolupráce a zvýšení počtu výsledků aplikovaného výzkumu vzniklých v rámci projektů mezinárodní spolupráce. Současně tak bude podporována integrace týmů českých výzkumných organizací a podniků do mezinárodních aktivit. Dílčí cíl navazuje na aktivity programů DELTA, DELTA 2 a na podporu unijních nástrojů (např. ERA-NET </w:t>
      </w:r>
      <w:proofErr w:type="spellStart"/>
      <w:r>
        <w:rPr>
          <w:rFonts w:ascii="Arial" w:eastAsia="Arial" w:hAnsi="Arial" w:cs="Arial"/>
          <w:color w:val="000000"/>
          <w:sz w:val="22"/>
          <w:szCs w:val="22"/>
        </w:rPr>
        <w:t>Cofundy</w:t>
      </w:r>
      <w:proofErr w:type="spellEnd"/>
      <w:r>
        <w:rPr>
          <w:rFonts w:ascii="Arial" w:eastAsia="Arial" w:hAnsi="Arial" w:cs="Arial"/>
          <w:color w:val="000000"/>
          <w:sz w:val="22"/>
          <w:szCs w:val="22"/>
        </w:rPr>
        <w:t> Horizontu 2020 a Partnerství Horizontu Evropa),</w:t>
      </w:r>
      <w:r>
        <w:rPr>
          <w:rFonts w:ascii="Arial" w:eastAsia="Arial" w:hAnsi="Arial" w:cs="Arial"/>
          <w:vertAlign w:val="superscript"/>
        </w:rPr>
        <w:footnoteReference w:id="8"/>
      </w:r>
      <w:r>
        <w:rPr>
          <w:rFonts w:ascii="Arial" w:eastAsia="Arial" w:hAnsi="Arial" w:cs="Arial"/>
          <w:vertAlign w:val="superscript"/>
        </w:rPr>
        <w:t xml:space="preserve"> </w:t>
      </w:r>
      <w:r w:rsidRPr="00F905D1">
        <w:rPr>
          <w:rFonts w:ascii="Arial" w:eastAsia="Arial" w:hAnsi="Arial" w:cs="Arial"/>
          <w:sz w:val="22"/>
          <w:szCs w:val="22"/>
        </w:rPr>
        <w:t>ale také na podporu specifických témat v oblasti mezinárodní spolupráce – například podpora projektů zaměřených na jadernou energetiku (např. ve spolupráci s USA nebo Japonskem)</w:t>
      </w:r>
      <w:r w:rsidRPr="00F905D1">
        <w:rPr>
          <w:rFonts w:ascii="Arial" w:eastAsia="Arial" w:hAnsi="Arial" w:cs="Arial"/>
        </w:rPr>
        <w:t>. C</w:t>
      </w:r>
      <w:r>
        <w:rPr>
          <w:rFonts w:ascii="Arial" w:eastAsia="Arial" w:hAnsi="Arial" w:cs="Arial"/>
          <w:color w:val="000000"/>
          <w:sz w:val="22"/>
          <w:szCs w:val="22"/>
        </w:rPr>
        <w:t xml:space="preserve">ílí pouze na ty </w:t>
      </w:r>
      <w:r>
        <w:rPr>
          <w:rFonts w:ascii="Arial" w:eastAsia="Arial" w:hAnsi="Arial" w:cs="Arial"/>
          <w:sz w:val="22"/>
          <w:szCs w:val="22"/>
        </w:rPr>
        <w:t xml:space="preserve">oblasti </w:t>
      </w:r>
      <w:r>
        <w:rPr>
          <w:rFonts w:ascii="Arial" w:eastAsia="Arial" w:hAnsi="Arial" w:cs="Arial"/>
          <w:color w:val="000000"/>
          <w:sz w:val="22"/>
          <w:szCs w:val="22"/>
        </w:rPr>
        <w:t>mezinárodní spolupráce, které m</w:t>
      </w:r>
      <w:r>
        <w:rPr>
          <w:rFonts w:ascii="Arial" w:eastAsia="Arial" w:hAnsi="Arial" w:cs="Arial"/>
          <w:sz w:val="22"/>
          <w:szCs w:val="22"/>
        </w:rPr>
        <w:t>ůže</w:t>
      </w:r>
      <w:r>
        <w:rPr>
          <w:rFonts w:ascii="Arial" w:eastAsia="Arial" w:hAnsi="Arial" w:cs="Arial"/>
          <w:color w:val="000000"/>
          <w:sz w:val="22"/>
          <w:szCs w:val="22"/>
        </w:rPr>
        <w:t xml:space="preserve"> dle dohody s Ministerstvem školství, mládeže a tělovýchovy zabezpečovat TA ČR.</w:t>
      </w:r>
    </w:p>
    <w:p w14:paraId="29522B1A" w14:textId="77777777" w:rsidR="005B749B" w:rsidRDefault="00122B4B">
      <w:pPr>
        <w:spacing w:after="120" w:line="360" w:lineRule="auto"/>
        <w:ind w:firstLine="426"/>
        <w:jc w:val="both"/>
        <w:rPr>
          <w:rFonts w:ascii="Arial" w:eastAsia="Arial" w:hAnsi="Arial" w:cs="Arial"/>
          <w:color w:val="000000"/>
          <w:sz w:val="22"/>
          <w:szCs w:val="22"/>
        </w:rPr>
      </w:pPr>
      <w:r>
        <w:rPr>
          <w:rFonts w:ascii="Arial" w:eastAsia="Arial" w:hAnsi="Arial" w:cs="Arial"/>
          <w:color w:val="000000"/>
          <w:sz w:val="22"/>
          <w:szCs w:val="22"/>
        </w:rPr>
        <w:t xml:space="preserve">Tohoto dílčího cíle bude dosaženo podporou společných projektů uchazečů z ČR a uchazečů ze zahraničí v těch oblastech, které jsou pro dané země perspektivní. V dílčím cíli budou dále podporovány aktivity napomáhající dosažení synergických a komplementárních efektů s nástroji vznikajícími v unijních a operačních programech. Podpora povede ke zlepšení přístupu týmů z ČR k mezinárodním znalostem a know-how, zahraničním výzkumným kapacitám a usnadní pronikání na zahraniční trhy. </w:t>
      </w:r>
    </w:p>
    <w:p w14:paraId="504C47A8" w14:textId="77777777" w:rsidR="005B749B" w:rsidRPr="00F905D1" w:rsidRDefault="00122B4B">
      <w:pPr>
        <w:spacing w:after="120" w:line="360" w:lineRule="auto"/>
        <w:ind w:firstLine="426"/>
        <w:jc w:val="both"/>
        <w:rPr>
          <w:rFonts w:ascii="Arial" w:eastAsia="Arial" w:hAnsi="Arial" w:cs="Arial"/>
          <w:sz w:val="22"/>
          <w:szCs w:val="22"/>
        </w:rPr>
      </w:pPr>
      <w:r>
        <w:rPr>
          <w:rFonts w:ascii="Arial" w:eastAsia="Arial" w:hAnsi="Arial" w:cs="Arial"/>
          <w:color w:val="000000"/>
          <w:sz w:val="22"/>
          <w:szCs w:val="22"/>
        </w:rPr>
        <w:t>Dílčí cíl svým zaměřením přispívá k naplňování opatření definovaných Národní politikou výzkumu, vývoje a inovací České republiky 2021+, zejména opatření 14.</w:t>
      </w:r>
    </w:p>
    <w:p w14:paraId="1965CF40" w14:textId="77777777" w:rsidR="005B749B" w:rsidRDefault="00122B4B">
      <w:pPr>
        <w:spacing w:after="120" w:line="360" w:lineRule="auto"/>
        <w:ind w:firstLine="426"/>
        <w:jc w:val="both"/>
        <w:rPr>
          <w:rFonts w:ascii="Arial" w:eastAsia="Arial" w:hAnsi="Arial" w:cs="Arial"/>
          <w:color w:val="000000"/>
          <w:sz w:val="22"/>
          <w:szCs w:val="22"/>
        </w:rPr>
      </w:pPr>
      <w:bookmarkStart w:id="8" w:name="_26in1rg" w:colFirst="0" w:colLast="0"/>
      <w:bookmarkEnd w:id="8"/>
      <w:r>
        <w:rPr>
          <w:rFonts w:ascii="Arial" w:eastAsia="Arial" w:hAnsi="Arial" w:cs="Arial"/>
          <w:b/>
          <w:color w:val="000000"/>
          <w:sz w:val="22"/>
          <w:szCs w:val="22"/>
        </w:rPr>
        <w:t>Dílčí cíl 5 – Průřezová podpora (DC5)</w:t>
      </w:r>
      <w:r>
        <w:rPr>
          <w:rFonts w:ascii="Arial" w:eastAsia="Arial" w:hAnsi="Arial" w:cs="Arial"/>
          <w:color w:val="000000"/>
          <w:sz w:val="22"/>
          <w:szCs w:val="22"/>
        </w:rPr>
        <w:t xml:space="preserve"> umožní podporu níže uvedených opatření, která budou směřována do oblastí, jenž nespadají do zaměření programů na podporu aplikovaného výzkumu a inovací ostatních poskytovatelů. Témata zaměření veřejných soutěží v tomto dílčím cíli budou systematicky projednávána se zainteresovanými stranami. Konkrétně se bude jednat o opatření podporující:</w:t>
      </w:r>
    </w:p>
    <w:p w14:paraId="71CC8E35" w14:textId="7CD55001" w:rsidR="005B749B" w:rsidRDefault="00122B4B">
      <w:pPr>
        <w:numPr>
          <w:ilvl w:val="0"/>
          <w:numId w:val="3"/>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 xml:space="preserve">Řešení aktuálních potřeb </w:t>
      </w:r>
      <w:proofErr w:type="spellStart"/>
      <w:r>
        <w:rPr>
          <w:rFonts w:ascii="Arial" w:eastAsia="Arial" w:hAnsi="Arial" w:cs="Arial"/>
          <w:color w:val="000000"/>
          <w:sz w:val="22"/>
          <w:szCs w:val="22"/>
        </w:rPr>
        <w:t>VaVaI</w:t>
      </w:r>
      <w:proofErr w:type="spellEnd"/>
      <w:r>
        <w:rPr>
          <w:rFonts w:ascii="Arial" w:eastAsia="Arial" w:hAnsi="Arial" w:cs="Arial"/>
          <w:color w:val="000000"/>
          <w:sz w:val="22"/>
          <w:szCs w:val="22"/>
        </w:rPr>
        <w:t xml:space="preserve"> – opatření vytváří v programu mechanismus, který umožní rychle a efektivně reagovat na akcelerující ekonomický rozvoj a turbulentní změny v prostředí aplikovaného výzkumu a inovací. Pomocí tohoto nástroje může být účelová podpora poskytována projektům aktuálně reagujícím na vznikající potřeby české společnosti a hospodářství (např. témata související se zdravím obyvatel, stárnutím populace a další)</w:t>
      </w:r>
      <w:r w:rsidR="00F77DDC">
        <w:rPr>
          <w:rFonts w:ascii="Arial" w:eastAsia="Arial" w:hAnsi="Arial" w:cs="Arial"/>
          <w:color w:val="000000"/>
          <w:sz w:val="22"/>
          <w:szCs w:val="22"/>
        </w:rPr>
        <w:t xml:space="preserve"> v souladu s prioritami Národní RIS3 strategie 2021+.</w:t>
      </w:r>
    </w:p>
    <w:p w14:paraId="4F787DCA" w14:textId="77777777" w:rsidR="005B749B" w:rsidRDefault="00122B4B">
      <w:pPr>
        <w:numPr>
          <w:ilvl w:val="0"/>
          <w:numId w:val="3"/>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 xml:space="preserve">Dlouhodobé výzkumné záměry – dlouhodobé projekty, které svým zaměřením nastavují a rozvíjejí systémová řešení současné i budoucí problematiky </w:t>
      </w:r>
      <w:proofErr w:type="spellStart"/>
      <w:r>
        <w:rPr>
          <w:rFonts w:ascii="Arial" w:eastAsia="Arial" w:hAnsi="Arial" w:cs="Arial"/>
          <w:color w:val="000000"/>
          <w:sz w:val="22"/>
          <w:szCs w:val="22"/>
        </w:rPr>
        <w:t>VaVaI</w:t>
      </w:r>
      <w:proofErr w:type="spellEnd"/>
      <w:r>
        <w:rPr>
          <w:rFonts w:ascii="Arial" w:eastAsia="Arial" w:hAnsi="Arial" w:cs="Arial"/>
          <w:color w:val="000000"/>
          <w:sz w:val="22"/>
          <w:szCs w:val="22"/>
        </w:rPr>
        <w:t xml:space="preserve"> v různých oborech (např. v oblasti společenskovědní, u které v současné době roste potřeba realizovat i dlouhodobější projekty). Podpořeny mohou být i takové typy projektů, u kterých se neočekává okamžitá aplikace nebo rychlé uplatnění výsledků na trhu, a to díky charakteristicky dlouhým vývojovým cyklům. U těchto projektů budou způsobilé i prvky základního orientovaného výzkumu. </w:t>
      </w:r>
    </w:p>
    <w:p w14:paraId="5C7E9602" w14:textId="068DFE31" w:rsidR="005B749B" w:rsidRDefault="00122B4B">
      <w:pPr>
        <w:numPr>
          <w:ilvl w:val="0"/>
          <w:numId w:val="3"/>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Posílení/rozvoj regionálních inovačních ekosystémů – podpora projektů, které budou v souladu s potřebami regionů a budou realizovány v součinnosti s jednotlivými kraji. Tematické zaměření bude vycházet z Národní RIS3 strategie</w:t>
      </w:r>
      <w:r w:rsidR="00F77DDC">
        <w:rPr>
          <w:rFonts w:ascii="Arial" w:eastAsia="Arial" w:hAnsi="Arial" w:cs="Arial"/>
          <w:color w:val="000000"/>
          <w:sz w:val="22"/>
          <w:szCs w:val="22"/>
        </w:rPr>
        <w:t xml:space="preserve"> </w:t>
      </w:r>
      <w:r w:rsidR="000E5E32">
        <w:rPr>
          <w:rFonts w:ascii="Arial" w:eastAsia="Arial" w:hAnsi="Arial" w:cs="Arial"/>
          <w:color w:val="000000"/>
          <w:sz w:val="22"/>
          <w:szCs w:val="22"/>
        </w:rPr>
        <w:t>nebo</w:t>
      </w:r>
      <w:r w:rsidR="00F77DDC">
        <w:rPr>
          <w:rFonts w:ascii="Arial" w:eastAsia="Arial" w:hAnsi="Arial" w:cs="Arial"/>
          <w:color w:val="000000"/>
          <w:sz w:val="22"/>
          <w:szCs w:val="22"/>
        </w:rPr>
        <w:t xml:space="preserve"> příslušných krajských RIS3 strategií</w:t>
      </w:r>
      <w:r>
        <w:rPr>
          <w:rFonts w:ascii="Arial" w:eastAsia="Arial" w:hAnsi="Arial" w:cs="Arial"/>
          <w:color w:val="000000"/>
          <w:sz w:val="22"/>
          <w:szCs w:val="22"/>
        </w:rPr>
        <w:t>, a bude též zohledňovat Strategii regionálního rozvoje ČR. Při realizaci bude uplatňován princip spolufinancování, tj. podpořené projekty s vazbou na regionální rozvoj budou částečně financované z prostředků TA ČR a částečně ze strany daného kraje.</w:t>
      </w:r>
    </w:p>
    <w:p w14:paraId="7F4DAC94" w14:textId="77777777" w:rsidR="005B749B" w:rsidRDefault="00122B4B">
      <w:pPr>
        <w:numPr>
          <w:ilvl w:val="0"/>
          <w:numId w:val="3"/>
        </w:numPr>
        <w:pBdr>
          <w:top w:val="nil"/>
          <w:left w:val="nil"/>
          <w:bottom w:val="nil"/>
          <w:right w:val="nil"/>
          <w:between w:val="nil"/>
        </w:pBdr>
        <w:spacing w:after="120" w:line="360" w:lineRule="auto"/>
        <w:ind w:left="1276"/>
        <w:jc w:val="both"/>
        <w:rPr>
          <w:rFonts w:ascii="Arial" w:eastAsia="Arial" w:hAnsi="Arial" w:cs="Arial"/>
          <w:color w:val="000000"/>
          <w:sz w:val="22"/>
          <w:szCs w:val="22"/>
        </w:rPr>
      </w:pPr>
      <w:r>
        <w:rPr>
          <w:rFonts w:ascii="Arial" w:eastAsia="Arial" w:hAnsi="Arial" w:cs="Arial"/>
          <w:color w:val="000000"/>
          <w:sz w:val="22"/>
          <w:szCs w:val="22"/>
        </w:rPr>
        <w:t>Podpora systémových opatření a využívání nových příležitostí, které povedou ke zkvalitnění projektů aplikovaného výzkumu a inovací. Např. důraz na podporu multioborových přístupů v projektech, podpora rizikových (</w:t>
      </w:r>
      <w:proofErr w:type="spellStart"/>
      <w:r>
        <w:rPr>
          <w:rFonts w:ascii="Arial" w:eastAsia="Arial" w:hAnsi="Arial" w:cs="Arial"/>
          <w:color w:val="000000"/>
          <w:sz w:val="22"/>
          <w:szCs w:val="22"/>
        </w:rPr>
        <w:t>high</w:t>
      </w:r>
      <w:proofErr w:type="spellEnd"/>
      <w:r>
        <w:rPr>
          <w:rFonts w:ascii="Arial" w:eastAsia="Arial" w:hAnsi="Arial" w:cs="Arial"/>
          <w:color w:val="000000"/>
          <w:sz w:val="22"/>
          <w:szCs w:val="22"/>
        </w:rPr>
        <w:t>-risk/</w:t>
      </w:r>
      <w:proofErr w:type="spellStart"/>
      <w:r>
        <w:rPr>
          <w:rFonts w:ascii="Arial" w:eastAsia="Arial" w:hAnsi="Arial" w:cs="Arial"/>
          <w:color w:val="000000"/>
          <w:sz w:val="22"/>
          <w:szCs w:val="22"/>
        </w:rPr>
        <w:t>high-gain</w:t>
      </w:r>
      <w:proofErr w:type="spellEnd"/>
      <w:r>
        <w:rPr>
          <w:rFonts w:ascii="Arial" w:eastAsia="Arial" w:hAnsi="Arial" w:cs="Arial"/>
          <w:color w:val="000000"/>
          <w:sz w:val="22"/>
          <w:szCs w:val="22"/>
        </w:rPr>
        <w:t>) projektů, vytěžení potenciálu výstupů základního výzkumu k aplikacím, zavádění principů odpovědného výzkumu a inovací – otevřený přístup, rovné příležitosti v obsahu výzkumu, veřejné konzultace, etika ve výzkumu atp.</w:t>
      </w:r>
    </w:p>
    <w:p w14:paraId="61E2B282" w14:textId="77777777" w:rsidR="005B749B" w:rsidRDefault="00122B4B">
      <w:pPr>
        <w:spacing w:after="120" w:line="360" w:lineRule="auto"/>
        <w:ind w:firstLine="426"/>
        <w:jc w:val="both"/>
        <w:rPr>
          <w:rFonts w:ascii="Arial" w:eastAsia="Arial" w:hAnsi="Arial" w:cs="Arial"/>
          <w:color w:val="000000"/>
          <w:sz w:val="22"/>
          <w:szCs w:val="22"/>
        </w:rPr>
      </w:pPr>
      <w:r>
        <w:rPr>
          <w:rFonts w:ascii="Arial" w:eastAsia="Arial" w:hAnsi="Arial" w:cs="Arial"/>
          <w:color w:val="000000"/>
          <w:sz w:val="22"/>
          <w:szCs w:val="22"/>
        </w:rPr>
        <w:t xml:space="preserve">Dílčí cíl 5 svým zaměřením přispívá k naplňování opatření definovaných Národní politikou výzkumu, vývoje a inovací České republiky 2021+. Jako průřezový DC, který pokrývá různá témata, přispívá k naplňování více opatření současně, zejména jsou to však opatření 7, 8, 21 a 26. </w:t>
      </w:r>
    </w:p>
    <w:p w14:paraId="50E71219" w14:textId="6DE94BC9" w:rsidR="005B749B" w:rsidRDefault="00F77DDC" w:rsidP="00F905D1">
      <w:pPr>
        <w:spacing w:after="120" w:line="360" w:lineRule="auto"/>
        <w:ind w:firstLine="426"/>
        <w:jc w:val="both"/>
        <w:rPr>
          <w:rFonts w:ascii="Arial" w:eastAsia="Arial" w:hAnsi="Arial" w:cs="Arial"/>
          <w:color w:val="000000"/>
          <w:sz w:val="22"/>
          <w:szCs w:val="22"/>
        </w:rPr>
      </w:pPr>
      <w:r>
        <w:rPr>
          <w:rFonts w:ascii="Arial" w:eastAsia="Arial" w:hAnsi="Arial" w:cs="Arial"/>
          <w:color w:val="000000"/>
          <w:sz w:val="22"/>
          <w:szCs w:val="22"/>
        </w:rPr>
        <w:t>Všechny dílčí cíle programu SIGMA budou přispívat k naplňování priorit Národní RIS3 strategie 2021+, a tím také k naplňování opatření č. 21 Národní politiky výzkumu, vývoje a inovací České republiky 2021+</w:t>
      </w:r>
    </w:p>
    <w:p w14:paraId="4BAE2000"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9. Způsob realizace programu</w:t>
      </w:r>
    </w:p>
    <w:p w14:paraId="720E6E72"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Témata i technické parametry podpory, včetně formy a pravidel poskytování podpory, vymezení způsobilých uchazečů, předpokládané délky trvání projektů apod., budou předmětem přípravy jednotlivých veřejných soutěží. Ty budou vyhlašovány za účelem naplňování dílčích cílů dle aktuálních požadavků a potřeb českého výzkumného a inovačního prostředí, českého hospodářství a společnosti. Stručný přehled indikativních základních parametrů k vyhlašování veřejných soutěží shrnuje Tabulka 1 uvedená níže. Tematická zaměření veřejných soutěží budou zahrnovat požadavky Rady vlády pro výzkum, vývoj a inovace (dále také „Rada“) a budou v souladu se strategickými dokumenty schválenými vládou ČR. </w:t>
      </w:r>
    </w:p>
    <w:p w14:paraId="2EB01270" w14:textId="3C5DC8A2" w:rsidR="005B749B" w:rsidRDefault="00122B4B">
      <w:pPr>
        <w:pBdr>
          <w:top w:val="nil"/>
          <w:left w:val="nil"/>
          <w:bottom w:val="nil"/>
          <w:right w:val="nil"/>
          <w:between w:val="nil"/>
        </w:pBdr>
        <w:spacing w:after="120"/>
        <w:jc w:val="both"/>
        <w:rPr>
          <w:color w:val="000000"/>
        </w:rPr>
      </w:pPr>
      <w:r>
        <w:rPr>
          <w:rFonts w:ascii="Arial" w:eastAsia="Arial" w:hAnsi="Arial" w:cs="Arial"/>
          <w:b/>
          <w:color w:val="000000"/>
          <w:sz w:val="22"/>
          <w:szCs w:val="22"/>
        </w:rPr>
        <w:t xml:space="preserve">Popis funkce </w:t>
      </w:r>
      <w:del w:id="9" w:author="TA ČR" w:date="2021-11-18T10:37:00Z">
        <w:r w:rsidR="00F919F5">
          <w:rPr>
            <w:rFonts w:ascii="Arial" w:eastAsia="Arial" w:hAnsi="Arial" w:cs="Arial"/>
            <w:b/>
            <w:color w:val="000000"/>
            <w:sz w:val="22"/>
            <w:szCs w:val="22"/>
          </w:rPr>
          <w:delText>programového</w:delText>
        </w:r>
        <w:r>
          <w:rPr>
            <w:rFonts w:ascii="Arial" w:eastAsia="Arial" w:hAnsi="Arial" w:cs="Arial"/>
            <w:b/>
            <w:color w:val="000000"/>
            <w:sz w:val="22"/>
            <w:szCs w:val="22"/>
          </w:rPr>
          <w:delText xml:space="preserve"> výboru</w:delText>
        </w:r>
      </w:del>
      <w:ins w:id="10" w:author="TA ČR" w:date="2021-11-18T10:37:00Z">
        <w:r w:rsidR="004F2B6D">
          <w:rPr>
            <w:rFonts w:ascii="Arial" w:eastAsia="Arial" w:hAnsi="Arial" w:cs="Arial"/>
            <w:b/>
            <w:color w:val="000000"/>
            <w:sz w:val="22"/>
            <w:szCs w:val="22"/>
          </w:rPr>
          <w:t>koordinační skupiny</w:t>
        </w:r>
      </w:ins>
    </w:p>
    <w:p w14:paraId="33C01274" w14:textId="79AADBEF" w:rsidR="005B749B" w:rsidRDefault="00122B4B">
      <w:pPr>
        <w:pBdr>
          <w:top w:val="nil"/>
          <w:left w:val="nil"/>
          <w:bottom w:val="nil"/>
          <w:right w:val="nil"/>
          <w:between w:val="nil"/>
        </w:pBdr>
        <w:spacing w:after="120" w:line="360" w:lineRule="auto"/>
        <w:ind w:firstLine="426"/>
        <w:jc w:val="both"/>
        <w:rPr>
          <w:rFonts w:ascii="Arial" w:eastAsia="Arial" w:hAnsi="Arial" w:cs="Arial"/>
          <w:color w:val="000000"/>
          <w:sz w:val="22"/>
          <w:szCs w:val="22"/>
        </w:rPr>
      </w:pPr>
      <w:del w:id="11" w:author="TA ČR" w:date="2021-11-18T10:37:00Z">
        <w:r>
          <w:rPr>
            <w:rFonts w:ascii="Arial" w:eastAsia="Arial" w:hAnsi="Arial" w:cs="Arial"/>
            <w:color w:val="000000"/>
            <w:sz w:val="22"/>
            <w:szCs w:val="22"/>
          </w:rPr>
          <w:delText>Poskytovatel</w:delText>
        </w:r>
      </w:del>
      <w:ins w:id="12" w:author="TA ČR" w:date="2021-11-18T10:37:00Z">
        <w:r w:rsidR="00D80124">
          <w:rPr>
            <w:rFonts w:ascii="Arial" w:eastAsia="Arial" w:hAnsi="Arial" w:cs="Arial"/>
            <w:color w:val="000000"/>
            <w:sz w:val="22"/>
            <w:szCs w:val="22"/>
          </w:rPr>
          <w:t>Nad rámec ustanovení odborného poradního orgánu podle §</w:t>
        </w:r>
        <w:r w:rsidR="00354129">
          <w:rPr>
            <w:rFonts w:ascii="Arial" w:eastAsia="Arial" w:hAnsi="Arial" w:cs="Arial"/>
            <w:color w:val="000000"/>
            <w:sz w:val="22"/>
            <w:szCs w:val="22"/>
          </w:rPr>
          <w:t xml:space="preserve"> </w:t>
        </w:r>
        <w:r w:rsidR="00D80124">
          <w:rPr>
            <w:rFonts w:ascii="Arial" w:eastAsia="Arial" w:hAnsi="Arial" w:cs="Arial"/>
            <w:color w:val="000000"/>
            <w:sz w:val="22"/>
            <w:szCs w:val="22"/>
          </w:rPr>
          <w:t>21 odst. 4) zákona o podpoře výzkumu, experimentálního vývoje a inovací (Rada programu)</w:t>
        </w:r>
        <w:r w:rsidR="00354129">
          <w:rPr>
            <w:rFonts w:ascii="Arial" w:eastAsia="Arial" w:hAnsi="Arial" w:cs="Arial"/>
            <w:color w:val="000000"/>
            <w:sz w:val="22"/>
            <w:szCs w:val="22"/>
          </w:rPr>
          <w:t>,</w:t>
        </w:r>
      </w:ins>
      <w:r w:rsidR="00D80124">
        <w:rPr>
          <w:rFonts w:ascii="Arial" w:eastAsia="Arial" w:hAnsi="Arial" w:cs="Arial"/>
          <w:color w:val="000000"/>
          <w:sz w:val="22"/>
          <w:szCs w:val="22"/>
        </w:rPr>
        <w:t xml:space="preserve"> ustanoví </w:t>
      </w:r>
      <w:del w:id="13" w:author="TA ČR" w:date="2021-11-18T10:37:00Z">
        <w:r w:rsidR="00F919F5">
          <w:rPr>
            <w:rFonts w:ascii="Arial" w:eastAsia="Arial" w:hAnsi="Arial" w:cs="Arial"/>
            <w:color w:val="000000"/>
            <w:sz w:val="22"/>
            <w:szCs w:val="22"/>
          </w:rPr>
          <w:delText>programový</w:delText>
        </w:r>
        <w:r>
          <w:rPr>
            <w:rFonts w:ascii="Arial" w:eastAsia="Arial" w:hAnsi="Arial" w:cs="Arial"/>
            <w:color w:val="000000"/>
            <w:sz w:val="22"/>
            <w:szCs w:val="22"/>
          </w:rPr>
          <w:delText xml:space="preserve"> výbor, který</w:delText>
        </w:r>
      </w:del>
      <w:ins w:id="14" w:author="TA ČR" w:date="2021-11-18T10:37:00Z">
        <w:r w:rsidR="00D80124">
          <w:rPr>
            <w:rFonts w:ascii="Arial" w:eastAsia="Arial" w:hAnsi="Arial" w:cs="Arial"/>
            <w:color w:val="000000"/>
            <w:sz w:val="22"/>
            <w:szCs w:val="22"/>
          </w:rPr>
          <w:t>poskytovatel koordinační skupinu, která</w:t>
        </w:r>
      </w:ins>
      <w:r w:rsidR="00D80124">
        <w:rPr>
          <w:rFonts w:ascii="Arial" w:eastAsia="Arial" w:hAnsi="Arial" w:cs="Arial"/>
          <w:color w:val="000000"/>
          <w:sz w:val="22"/>
          <w:szCs w:val="22"/>
        </w:rPr>
        <w:t xml:space="preserve"> bude sestavovat výhled zaměření veřejných soutěží. Tento výhled bude využit k</w:t>
      </w:r>
      <w:del w:id="15" w:author="TA ČR" w:date="2021-11-18T10:37:00Z">
        <w:r>
          <w:rPr>
            <w:rFonts w:ascii="Arial" w:eastAsia="Arial" w:hAnsi="Arial" w:cs="Arial"/>
            <w:color w:val="000000"/>
            <w:sz w:val="22"/>
            <w:szCs w:val="22"/>
          </w:rPr>
          <w:delText xml:space="preserve"> </w:delText>
        </w:r>
      </w:del>
      <w:ins w:id="16" w:author="TA ČR" w:date="2021-11-18T10:37:00Z">
        <w:r w:rsidR="00D80124">
          <w:rPr>
            <w:rFonts w:ascii="Arial" w:eastAsia="Arial" w:hAnsi="Arial" w:cs="Arial"/>
            <w:color w:val="000000"/>
            <w:sz w:val="22"/>
            <w:szCs w:val="22"/>
          </w:rPr>
          <w:t> </w:t>
        </w:r>
      </w:ins>
      <w:r w:rsidR="00D80124">
        <w:rPr>
          <w:rFonts w:ascii="Arial" w:eastAsia="Arial" w:hAnsi="Arial" w:cs="Arial"/>
          <w:color w:val="000000"/>
          <w:sz w:val="22"/>
          <w:szCs w:val="22"/>
        </w:rPr>
        <w:t>plánování harmonogramu veřejných soutěží vždy na</w:t>
      </w:r>
      <w:del w:id="17" w:author="TA ČR" w:date="2021-11-18T10:37:00Z">
        <w:r>
          <w:rPr>
            <w:rFonts w:ascii="Arial" w:eastAsia="Arial" w:hAnsi="Arial" w:cs="Arial"/>
            <w:color w:val="000000"/>
            <w:sz w:val="22"/>
            <w:szCs w:val="22"/>
          </w:rPr>
          <w:delText xml:space="preserve"> rok dopředu. </w:delText>
        </w:r>
        <w:r w:rsidR="00F919F5">
          <w:rPr>
            <w:rFonts w:ascii="Arial" w:eastAsia="Arial" w:hAnsi="Arial" w:cs="Arial"/>
            <w:color w:val="000000"/>
            <w:sz w:val="22"/>
            <w:szCs w:val="22"/>
          </w:rPr>
          <w:delText>Programový</w:delText>
        </w:r>
        <w:r>
          <w:rPr>
            <w:rFonts w:ascii="Arial" w:eastAsia="Arial" w:hAnsi="Arial" w:cs="Arial"/>
            <w:color w:val="000000"/>
            <w:sz w:val="22"/>
            <w:szCs w:val="22"/>
          </w:rPr>
          <w:delText xml:space="preserve"> výbor</w:delText>
        </w:r>
      </w:del>
      <w:ins w:id="18" w:author="TA ČR" w:date="2021-11-18T10:37:00Z">
        <w:r w:rsidR="00D80124">
          <w:rPr>
            <w:rFonts w:ascii="Arial" w:eastAsia="Arial" w:hAnsi="Arial" w:cs="Arial"/>
            <w:color w:val="000000"/>
            <w:sz w:val="22"/>
            <w:szCs w:val="22"/>
          </w:rPr>
          <w:t xml:space="preserve"> období následujícího roku. Koordinační skupina</w:t>
        </w:r>
      </w:ins>
      <w:r w:rsidR="00D80124">
        <w:rPr>
          <w:rFonts w:ascii="Arial" w:eastAsia="Arial" w:hAnsi="Arial" w:cs="Arial"/>
          <w:color w:val="000000"/>
          <w:sz w:val="22"/>
          <w:szCs w:val="22"/>
        </w:rPr>
        <w:t xml:space="preserve"> se bude skládat ze</w:t>
      </w:r>
      <w:del w:id="19" w:author="TA ČR" w:date="2021-11-18T10:37:00Z">
        <w:r>
          <w:rPr>
            <w:rFonts w:ascii="Arial" w:eastAsia="Arial" w:hAnsi="Arial" w:cs="Arial"/>
            <w:color w:val="000000"/>
            <w:sz w:val="22"/>
            <w:szCs w:val="22"/>
          </w:rPr>
          <w:delText> </w:delText>
        </w:r>
      </w:del>
      <w:ins w:id="20" w:author="TA ČR" w:date="2021-11-18T10:37:00Z">
        <w:r w:rsidR="00D80124">
          <w:rPr>
            <w:rFonts w:ascii="Arial" w:eastAsia="Arial" w:hAnsi="Arial" w:cs="Arial"/>
            <w:color w:val="000000"/>
            <w:sz w:val="22"/>
            <w:szCs w:val="22"/>
          </w:rPr>
          <w:t xml:space="preserve"> </w:t>
        </w:r>
      </w:ins>
      <w:r w:rsidR="00D80124">
        <w:rPr>
          <w:rFonts w:ascii="Arial" w:eastAsia="Arial" w:hAnsi="Arial" w:cs="Arial"/>
          <w:color w:val="000000"/>
          <w:sz w:val="22"/>
          <w:szCs w:val="22"/>
        </w:rPr>
        <w:t>zástupců Rady,</w:t>
      </w:r>
      <w:r w:rsidR="00E80C6F">
        <w:rPr>
          <w:rFonts w:ascii="Arial" w:eastAsia="Arial" w:hAnsi="Arial" w:cs="Arial"/>
          <w:color w:val="000000"/>
          <w:sz w:val="22"/>
          <w:szCs w:val="22"/>
        </w:rPr>
        <w:t xml:space="preserve"> předsednictva TA</w:t>
      </w:r>
      <w:del w:id="21" w:author="TA ČR" w:date="2021-11-18T10:37:00Z">
        <w:r w:rsidR="00F919F5">
          <w:rPr>
            <w:rFonts w:ascii="Arial" w:eastAsia="Arial" w:hAnsi="Arial" w:cs="Arial"/>
            <w:color w:val="000000"/>
            <w:sz w:val="22"/>
            <w:szCs w:val="22"/>
          </w:rPr>
          <w:delText> </w:delText>
        </w:r>
      </w:del>
      <w:ins w:id="22" w:author="TA ČR" w:date="2021-11-18T10:37:00Z">
        <w:r w:rsidR="00E80C6F">
          <w:rPr>
            <w:rFonts w:ascii="Arial" w:eastAsia="Arial" w:hAnsi="Arial" w:cs="Arial"/>
            <w:color w:val="000000"/>
            <w:sz w:val="22"/>
            <w:szCs w:val="22"/>
          </w:rPr>
          <w:t xml:space="preserve"> </w:t>
        </w:r>
      </w:ins>
      <w:r w:rsidR="00E80C6F">
        <w:rPr>
          <w:rFonts w:ascii="Arial" w:eastAsia="Arial" w:hAnsi="Arial" w:cs="Arial"/>
          <w:color w:val="000000"/>
          <w:sz w:val="22"/>
          <w:szCs w:val="22"/>
        </w:rPr>
        <w:t xml:space="preserve">ČR, resortů (zejména </w:t>
      </w:r>
      <w:r w:rsidR="00365440">
        <w:rPr>
          <w:rFonts w:ascii="Arial" w:eastAsia="Arial" w:hAnsi="Arial" w:cs="Arial"/>
          <w:color w:val="000000"/>
          <w:sz w:val="22"/>
          <w:szCs w:val="22"/>
        </w:rPr>
        <w:t xml:space="preserve">Ministerstva </w:t>
      </w:r>
      <w:ins w:id="23" w:author="TA ČR" w:date="2021-11-18T10:37:00Z">
        <w:r w:rsidR="00365440">
          <w:rPr>
            <w:rFonts w:ascii="Arial" w:eastAsia="Arial" w:hAnsi="Arial" w:cs="Arial"/>
            <w:color w:val="000000"/>
            <w:sz w:val="22"/>
            <w:szCs w:val="22"/>
          </w:rPr>
          <w:t xml:space="preserve">průmyslu a obchodu, </w:t>
        </w:r>
        <w:r w:rsidR="00E80C6F">
          <w:rPr>
            <w:rFonts w:ascii="Arial" w:eastAsia="Arial" w:hAnsi="Arial" w:cs="Arial"/>
            <w:color w:val="000000"/>
            <w:sz w:val="22"/>
            <w:szCs w:val="22"/>
          </w:rPr>
          <w:t xml:space="preserve">Ministerstva </w:t>
        </w:r>
      </w:ins>
      <w:r w:rsidR="00E80C6F">
        <w:rPr>
          <w:rFonts w:ascii="Arial" w:eastAsia="Arial" w:hAnsi="Arial" w:cs="Arial"/>
          <w:color w:val="000000"/>
          <w:sz w:val="22"/>
          <w:szCs w:val="22"/>
        </w:rPr>
        <w:t xml:space="preserve">školství, mládeže a tělovýchovy, Ministerstva </w:t>
      </w:r>
      <w:del w:id="24" w:author="TA ČR" w:date="2021-11-18T10:37:00Z">
        <w:r>
          <w:rPr>
            <w:rFonts w:ascii="Arial" w:eastAsia="Arial" w:hAnsi="Arial" w:cs="Arial"/>
            <w:color w:val="000000"/>
            <w:sz w:val="22"/>
            <w:szCs w:val="22"/>
          </w:rPr>
          <w:delText xml:space="preserve">průmyslu a obchodu, Ministerstva </w:delText>
        </w:r>
      </w:del>
      <w:r w:rsidR="00E80C6F">
        <w:rPr>
          <w:rFonts w:ascii="Arial" w:eastAsia="Arial" w:hAnsi="Arial" w:cs="Arial"/>
          <w:color w:val="000000"/>
          <w:sz w:val="22"/>
          <w:szCs w:val="22"/>
        </w:rPr>
        <w:t xml:space="preserve">dopravy, Ministerstva životního prostředí a Ministerstva kultury). </w:t>
      </w:r>
      <w:del w:id="25" w:author="TA ČR" w:date="2021-11-18T10:37:00Z">
        <w:r w:rsidR="003777C1">
          <w:rPr>
            <w:rFonts w:ascii="Arial" w:eastAsia="Arial" w:hAnsi="Arial" w:cs="Arial"/>
            <w:color w:val="000000"/>
            <w:sz w:val="22"/>
            <w:szCs w:val="22"/>
          </w:rPr>
          <w:delText xml:space="preserve">Vedení </w:delText>
        </w:r>
        <w:r w:rsidR="00F919F5">
          <w:rPr>
            <w:rFonts w:ascii="Arial" w:eastAsia="Arial" w:hAnsi="Arial" w:cs="Arial"/>
            <w:color w:val="000000"/>
            <w:sz w:val="22"/>
            <w:szCs w:val="22"/>
          </w:rPr>
          <w:delText>Programového</w:delText>
        </w:r>
        <w:r w:rsidR="003777C1">
          <w:rPr>
            <w:rFonts w:ascii="Arial" w:eastAsia="Arial" w:hAnsi="Arial" w:cs="Arial"/>
            <w:color w:val="000000"/>
            <w:sz w:val="22"/>
            <w:szCs w:val="22"/>
          </w:rPr>
          <w:delText xml:space="preserve"> výboru tvoří</w:delText>
        </w:r>
      </w:del>
      <w:ins w:id="26" w:author="TA ČR" w:date="2021-11-18T10:37:00Z">
        <w:r w:rsidR="00E80C6F">
          <w:rPr>
            <w:rFonts w:ascii="Arial" w:eastAsia="Arial" w:hAnsi="Arial" w:cs="Arial"/>
            <w:color w:val="000000"/>
            <w:sz w:val="22"/>
            <w:szCs w:val="22"/>
          </w:rPr>
          <w:t>V čele Koordinační skupiny stojí</w:t>
        </w:r>
      </w:ins>
      <w:r w:rsidR="00E80C6F">
        <w:rPr>
          <w:rFonts w:ascii="Arial" w:eastAsia="Arial" w:hAnsi="Arial" w:cs="Arial"/>
          <w:color w:val="000000"/>
          <w:sz w:val="22"/>
          <w:szCs w:val="22"/>
        </w:rPr>
        <w:t xml:space="preserve"> předseda </w:t>
      </w:r>
      <w:del w:id="27" w:author="TA ČR" w:date="2021-11-18T10:37:00Z">
        <w:r w:rsidR="00F919F5">
          <w:rPr>
            <w:rFonts w:ascii="Arial" w:eastAsia="Arial" w:hAnsi="Arial" w:cs="Arial"/>
            <w:color w:val="000000"/>
            <w:sz w:val="22"/>
            <w:szCs w:val="22"/>
          </w:rPr>
          <w:delText>Programového</w:delText>
        </w:r>
        <w:r w:rsidR="003777C1">
          <w:rPr>
            <w:rFonts w:ascii="Arial" w:eastAsia="Arial" w:hAnsi="Arial" w:cs="Arial"/>
            <w:color w:val="000000"/>
            <w:sz w:val="22"/>
            <w:szCs w:val="22"/>
          </w:rPr>
          <w:delText xml:space="preserve"> výboru</w:delText>
        </w:r>
      </w:del>
      <w:ins w:id="28" w:author="TA ČR" w:date="2021-11-18T10:37:00Z">
        <w:r w:rsidR="00E80C6F">
          <w:rPr>
            <w:rFonts w:ascii="Arial" w:eastAsia="Arial" w:hAnsi="Arial" w:cs="Arial"/>
            <w:color w:val="000000"/>
            <w:sz w:val="22"/>
            <w:szCs w:val="22"/>
          </w:rPr>
          <w:t>Koordinační skupiny</w:t>
        </w:r>
      </w:ins>
      <w:r w:rsidR="00E80C6F">
        <w:rPr>
          <w:rFonts w:ascii="Arial" w:eastAsia="Arial" w:hAnsi="Arial" w:cs="Arial"/>
          <w:color w:val="000000"/>
          <w:sz w:val="22"/>
          <w:szCs w:val="22"/>
        </w:rPr>
        <w:t xml:space="preserve"> (zástupce předsednictva TA</w:t>
      </w:r>
      <w:del w:id="29" w:author="TA ČR" w:date="2021-11-18T10:37:00Z">
        <w:r w:rsidR="00F919F5">
          <w:rPr>
            <w:rFonts w:ascii="Arial" w:eastAsia="Arial" w:hAnsi="Arial" w:cs="Arial"/>
            <w:color w:val="000000"/>
            <w:sz w:val="22"/>
            <w:szCs w:val="22"/>
          </w:rPr>
          <w:delText> </w:delText>
        </w:r>
      </w:del>
      <w:ins w:id="30" w:author="TA ČR" w:date="2021-11-18T10:37:00Z">
        <w:r w:rsidR="00E80C6F">
          <w:rPr>
            <w:rFonts w:ascii="Arial" w:eastAsia="Arial" w:hAnsi="Arial" w:cs="Arial"/>
            <w:color w:val="000000"/>
            <w:sz w:val="22"/>
            <w:szCs w:val="22"/>
          </w:rPr>
          <w:t xml:space="preserve"> </w:t>
        </w:r>
      </w:ins>
      <w:r w:rsidR="00E80C6F">
        <w:rPr>
          <w:rFonts w:ascii="Arial" w:eastAsia="Arial" w:hAnsi="Arial" w:cs="Arial"/>
          <w:color w:val="000000"/>
          <w:sz w:val="22"/>
          <w:szCs w:val="22"/>
        </w:rPr>
        <w:t>ČR</w:t>
      </w:r>
      <w:del w:id="31" w:author="TA ČR" w:date="2021-11-18T10:37:00Z">
        <w:r w:rsidR="003777C1">
          <w:rPr>
            <w:rFonts w:ascii="Arial" w:eastAsia="Arial" w:hAnsi="Arial" w:cs="Arial"/>
            <w:color w:val="000000"/>
            <w:sz w:val="22"/>
            <w:szCs w:val="22"/>
          </w:rPr>
          <w:delText>)</w:delText>
        </w:r>
        <w:r w:rsidR="00F919F5">
          <w:rPr>
            <w:rFonts w:ascii="Arial" w:eastAsia="Arial" w:hAnsi="Arial" w:cs="Arial"/>
            <w:color w:val="000000"/>
            <w:sz w:val="22"/>
            <w:szCs w:val="22"/>
          </w:rPr>
          <w:delText xml:space="preserve"> a místopředsedové</w:delText>
        </w:r>
        <w:r w:rsidR="008D160B">
          <w:rPr>
            <w:rFonts w:ascii="Arial" w:eastAsia="Arial" w:hAnsi="Arial" w:cs="Arial"/>
            <w:color w:val="000000"/>
            <w:sz w:val="22"/>
            <w:szCs w:val="22"/>
          </w:rPr>
          <w:delText xml:space="preserve"> Programového výboru</w:delText>
        </w:r>
        <w:r w:rsidR="00F919F5">
          <w:rPr>
            <w:rFonts w:ascii="Arial" w:eastAsia="Arial" w:hAnsi="Arial" w:cs="Arial"/>
            <w:color w:val="000000"/>
            <w:sz w:val="22"/>
            <w:szCs w:val="22"/>
          </w:rPr>
          <w:delText xml:space="preserve"> (zástupce </w:delText>
        </w:r>
        <w:r w:rsidR="008D160B">
          <w:rPr>
            <w:rFonts w:ascii="Arial" w:eastAsia="Arial" w:hAnsi="Arial" w:cs="Arial"/>
            <w:color w:val="000000"/>
            <w:sz w:val="22"/>
            <w:szCs w:val="22"/>
          </w:rPr>
          <w:delText xml:space="preserve">Ministerstva školství, mládeže a tělovýchovy a zástupce Ministerstva průmyslu a obchodu). </w:delText>
        </w:r>
        <w:r w:rsidR="003777C1">
          <w:rPr>
            <w:rFonts w:ascii="Arial" w:eastAsia="Arial" w:hAnsi="Arial" w:cs="Arial"/>
            <w:color w:val="000000"/>
            <w:sz w:val="22"/>
            <w:szCs w:val="22"/>
          </w:rPr>
          <w:delText>Předseda a místopředsedové jsou jmenováni a odvoláváni předsednictvem TA ČR.</w:delText>
        </w:r>
        <w:r>
          <w:rPr>
            <w:rFonts w:ascii="Arial" w:eastAsia="Arial" w:hAnsi="Arial" w:cs="Arial"/>
            <w:color w:val="000000"/>
            <w:sz w:val="22"/>
            <w:szCs w:val="22"/>
          </w:rPr>
          <w:delText xml:space="preserve"> </w:delText>
        </w:r>
        <w:r w:rsidR="008D160B">
          <w:rPr>
            <w:rFonts w:ascii="Arial" w:eastAsia="Arial" w:hAnsi="Arial" w:cs="Arial"/>
            <w:color w:val="000000"/>
            <w:sz w:val="22"/>
            <w:szCs w:val="22"/>
          </w:rPr>
          <w:delText>Programový</w:delText>
        </w:r>
        <w:r>
          <w:rPr>
            <w:rFonts w:ascii="Arial" w:eastAsia="Arial" w:hAnsi="Arial" w:cs="Arial"/>
            <w:color w:val="000000"/>
            <w:sz w:val="22"/>
            <w:szCs w:val="22"/>
          </w:rPr>
          <w:delText xml:space="preserve"> výbor bude plnit roli poradního orgánu předsednictva TA ČR ve věci finančních alokací a zaměření veřejných soutěží programu SIGMA. </w:delText>
        </w:r>
        <w:r w:rsidR="008D160B">
          <w:rPr>
            <w:rFonts w:ascii="Arial" w:eastAsia="Arial" w:hAnsi="Arial" w:cs="Arial"/>
            <w:color w:val="000000"/>
            <w:sz w:val="22"/>
            <w:szCs w:val="22"/>
          </w:rPr>
          <w:delText>Programový</w:delText>
        </w:r>
        <w:r>
          <w:rPr>
            <w:rFonts w:ascii="Arial" w:eastAsia="Arial" w:hAnsi="Arial" w:cs="Arial"/>
            <w:color w:val="000000"/>
            <w:sz w:val="22"/>
            <w:szCs w:val="22"/>
          </w:rPr>
          <w:delText xml:space="preserve"> výbor musí dát doporučení v případě změn alokací veřejných soutěží mezi dílčími cíli přesahujícími 20 % rozpočtu daného dílčího cíle</w:delText>
        </w:r>
        <w:r w:rsidR="008D160B">
          <w:rPr>
            <w:rFonts w:ascii="Arial" w:eastAsia="Arial" w:hAnsi="Arial" w:cs="Arial"/>
            <w:color w:val="000000"/>
            <w:sz w:val="22"/>
            <w:szCs w:val="22"/>
          </w:rPr>
          <w:delText>. Součástí doporučení Programového výboru je stanovisko R</w:delText>
        </w:r>
        <w:r w:rsidR="0059274D">
          <w:rPr>
            <w:rFonts w:ascii="Arial" w:eastAsia="Arial" w:hAnsi="Arial" w:cs="Arial"/>
            <w:color w:val="000000"/>
            <w:sz w:val="22"/>
            <w:szCs w:val="22"/>
          </w:rPr>
          <w:delText>ady</w:delText>
        </w:r>
        <w:r w:rsidR="008D160B">
          <w:rPr>
            <w:rFonts w:ascii="Arial" w:eastAsia="Arial" w:hAnsi="Arial" w:cs="Arial"/>
            <w:color w:val="000000"/>
            <w:sz w:val="22"/>
            <w:szCs w:val="22"/>
          </w:rPr>
          <w:delText xml:space="preserve"> ke změnám zmíněných alokací. Doporučení musí</w:delText>
        </w:r>
      </w:del>
      <w:ins w:id="32" w:author="TA ČR" w:date="2021-11-18T10:37:00Z">
        <w:r w:rsidR="00E80C6F">
          <w:rPr>
            <w:rFonts w:ascii="Arial" w:eastAsia="Arial" w:hAnsi="Arial" w:cs="Arial"/>
            <w:color w:val="000000"/>
            <w:sz w:val="22"/>
            <w:szCs w:val="22"/>
          </w:rPr>
          <w:t>). Na</w:t>
        </w:r>
        <w:r w:rsidR="00354129">
          <w:rPr>
            <w:rFonts w:ascii="Arial" w:eastAsia="Arial" w:hAnsi="Arial" w:cs="Arial"/>
            <w:color w:val="000000"/>
            <w:sz w:val="22"/>
            <w:szCs w:val="22"/>
          </w:rPr>
          <w:t> </w:t>
        </w:r>
        <w:r w:rsidR="00E80C6F">
          <w:rPr>
            <w:rFonts w:ascii="Arial" w:eastAsia="Arial" w:hAnsi="Arial" w:cs="Arial"/>
            <w:color w:val="000000"/>
            <w:sz w:val="22"/>
            <w:szCs w:val="22"/>
          </w:rPr>
          <w:t>jednání Koordinační skupiny mohou</w:t>
        </w:r>
      </w:ins>
      <w:r w:rsidR="00E80C6F">
        <w:rPr>
          <w:rFonts w:ascii="Arial" w:eastAsia="Arial" w:hAnsi="Arial" w:cs="Arial"/>
          <w:color w:val="000000"/>
          <w:sz w:val="22"/>
          <w:szCs w:val="22"/>
        </w:rPr>
        <w:t xml:space="preserve"> být </w:t>
      </w:r>
      <w:del w:id="33" w:author="TA ČR" w:date="2021-11-18T10:37:00Z">
        <w:r w:rsidR="008D160B">
          <w:rPr>
            <w:rFonts w:ascii="Arial" w:eastAsia="Arial" w:hAnsi="Arial" w:cs="Arial"/>
            <w:color w:val="000000"/>
            <w:sz w:val="22"/>
            <w:szCs w:val="22"/>
          </w:rPr>
          <w:delText xml:space="preserve">k dispozici </w:delText>
        </w:r>
        <w:r>
          <w:rPr>
            <w:rFonts w:ascii="Arial" w:eastAsia="Arial" w:hAnsi="Arial" w:cs="Arial"/>
            <w:color w:val="000000"/>
            <w:sz w:val="22"/>
            <w:szCs w:val="22"/>
          </w:rPr>
          <w:delText>před rozhodnutím předsednictva TA ČR v této věci. Tato spolupráce bude fungovat analogicky k</w:delText>
        </w:r>
        <w:r w:rsidR="006A0F75">
          <w:rPr>
            <w:rFonts w:ascii="Arial" w:eastAsia="Arial" w:hAnsi="Arial" w:cs="Arial"/>
            <w:color w:val="000000"/>
            <w:sz w:val="22"/>
            <w:szCs w:val="22"/>
          </w:rPr>
          <w:delText> </w:delText>
        </w:r>
        <w:r>
          <w:rPr>
            <w:rFonts w:ascii="Arial" w:eastAsia="Arial" w:hAnsi="Arial" w:cs="Arial"/>
            <w:color w:val="000000"/>
            <w:sz w:val="22"/>
            <w:szCs w:val="22"/>
          </w:rPr>
          <w:delText xml:space="preserve">činnostem odborného poradního orgánu a poskytovatele dle § 21 odst. 7, tzn. předsednictvo TA ČR může rozhodnout v rozporu s doporučením </w:delText>
        </w:r>
        <w:r w:rsidR="008D160B">
          <w:rPr>
            <w:rFonts w:ascii="Arial" w:eastAsia="Arial" w:hAnsi="Arial" w:cs="Arial"/>
            <w:color w:val="000000"/>
            <w:sz w:val="22"/>
            <w:szCs w:val="22"/>
          </w:rPr>
          <w:delText>Programového</w:delText>
        </w:r>
        <w:r>
          <w:rPr>
            <w:rFonts w:ascii="Arial" w:eastAsia="Arial" w:hAnsi="Arial" w:cs="Arial"/>
            <w:color w:val="000000"/>
            <w:sz w:val="22"/>
            <w:szCs w:val="22"/>
          </w:rPr>
          <w:delText xml:space="preserve"> výboru, ale v tom případě je</w:delText>
        </w:r>
        <w:r w:rsidR="006A0F75">
          <w:rPr>
            <w:rFonts w:ascii="Arial" w:eastAsia="Arial" w:hAnsi="Arial" w:cs="Arial"/>
            <w:color w:val="000000"/>
            <w:sz w:val="22"/>
            <w:szCs w:val="22"/>
          </w:rPr>
          <w:delText> </w:delText>
        </w:r>
        <w:r>
          <w:rPr>
            <w:rFonts w:ascii="Arial" w:eastAsia="Arial" w:hAnsi="Arial" w:cs="Arial"/>
            <w:color w:val="000000"/>
            <w:sz w:val="22"/>
            <w:szCs w:val="22"/>
          </w:rPr>
          <w:delText>povinno své rozhodnutí odůvodnit a zveřejnit společně s doporučením </w:delText>
        </w:r>
        <w:r w:rsidR="008D160B">
          <w:rPr>
            <w:rFonts w:ascii="Arial" w:eastAsia="Arial" w:hAnsi="Arial" w:cs="Arial"/>
            <w:color w:val="000000"/>
            <w:sz w:val="22"/>
            <w:szCs w:val="22"/>
          </w:rPr>
          <w:delText>Programového</w:delText>
        </w:r>
        <w:r>
          <w:rPr>
            <w:rFonts w:ascii="Arial" w:eastAsia="Arial" w:hAnsi="Arial" w:cs="Arial"/>
            <w:color w:val="000000"/>
            <w:sz w:val="22"/>
            <w:szCs w:val="22"/>
          </w:rPr>
          <w:delText xml:space="preserve"> výboru.</w:delText>
        </w:r>
      </w:del>
      <w:ins w:id="34" w:author="TA ČR" w:date="2021-11-18T10:37:00Z">
        <w:r w:rsidR="00E80C6F">
          <w:rPr>
            <w:rFonts w:ascii="Arial" w:eastAsia="Arial" w:hAnsi="Arial" w:cs="Arial"/>
            <w:color w:val="000000"/>
            <w:sz w:val="22"/>
            <w:szCs w:val="22"/>
          </w:rPr>
          <w:t>přizváni hosté (zástupci Akademie věd ČR apod.).</w:t>
        </w:r>
      </w:ins>
    </w:p>
    <w:p w14:paraId="6A90B5B8" w14:textId="7655458C"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Veřejné soutěže budou nastaveny a realizovány tak, aby nedocházelo k překryvům s ostatními programy na podporu výzkumu, vývoje a inovací, financovanými z veřejných zdrojů. </w:t>
      </w:r>
      <w:r w:rsidR="008D160B">
        <w:rPr>
          <w:rFonts w:ascii="Arial" w:eastAsia="Arial" w:hAnsi="Arial" w:cs="Arial"/>
          <w:sz w:val="22"/>
          <w:szCs w:val="22"/>
        </w:rPr>
        <w:t>P</w:t>
      </w:r>
      <w:r>
        <w:rPr>
          <w:rFonts w:ascii="Arial" w:eastAsia="Arial" w:hAnsi="Arial" w:cs="Arial"/>
          <w:sz w:val="22"/>
          <w:szCs w:val="22"/>
        </w:rPr>
        <w:t>oskytovatel</w:t>
      </w:r>
      <w:r w:rsidR="008D160B">
        <w:rPr>
          <w:rFonts w:ascii="Arial" w:eastAsia="Arial" w:hAnsi="Arial" w:cs="Arial"/>
          <w:sz w:val="22"/>
          <w:szCs w:val="22"/>
        </w:rPr>
        <w:t xml:space="preserve"> bude</w:t>
      </w:r>
      <w:r>
        <w:rPr>
          <w:rFonts w:ascii="Arial" w:eastAsia="Arial" w:hAnsi="Arial" w:cs="Arial"/>
          <w:sz w:val="22"/>
          <w:szCs w:val="22"/>
        </w:rPr>
        <w:t xml:space="preserve"> v průběhu realizace programu zohledňovat nové metody a</w:t>
      </w:r>
      <w:r w:rsidR="008D160B">
        <w:rPr>
          <w:rFonts w:ascii="Arial" w:eastAsia="Arial" w:hAnsi="Arial" w:cs="Arial"/>
          <w:sz w:val="22"/>
          <w:szCs w:val="22"/>
        </w:rPr>
        <w:t> </w:t>
      </w:r>
      <w:r>
        <w:rPr>
          <w:rFonts w:ascii="Arial" w:eastAsia="Arial" w:hAnsi="Arial" w:cs="Arial"/>
          <w:sz w:val="22"/>
          <w:szCs w:val="22"/>
        </w:rPr>
        <w:t xml:space="preserve">poznatky, které mohou postupně vstupovat do systému podpory </w:t>
      </w:r>
      <w:proofErr w:type="spellStart"/>
      <w:r>
        <w:rPr>
          <w:rFonts w:ascii="Arial" w:eastAsia="Arial" w:hAnsi="Arial" w:cs="Arial"/>
          <w:sz w:val="22"/>
          <w:szCs w:val="22"/>
        </w:rPr>
        <w:t>VaVaI</w:t>
      </w:r>
      <w:proofErr w:type="spellEnd"/>
      <w:r>
        <w:rPr>
          <w:rFonts w:ascii="Arial" w:eastAsia="Arial" w:hAnsi="Arial" w:cs="Arial"/>
          <w:sz w:val="22"/>
          <w:szCs w:val="22"/>
        </w:rPr>
        <w:t>.</w:t>
      </w:r>
    </w:p>
    <w:p w14:paraId="073F8BAE" w14:textId="77777777" w:rsidR="005B749B" w:rsidRDefault="00122B4B">
      <w:pPr>
        <w:spacing w:before="240" w:line="360" w:lineRule="auto"/>
        <w:ind w:left="-426"/>
        <w:jc w:val="both"/>
        <w:rPr>
          <w:rFonts w:ascii="Arial" w:eastAsia="Arial" w:hAnsi="Arial" w:cs="Arial"/>
          <w:b/>
          <w:sz w:val="22"/>
          <w:szCs w:val="22"/>
        </w:rPr>
      </w:pPr>
      <w:bookmarkStart w:id="35" w:name="_gjdgxs" w:colFirst="0" w:colLast="0"/>
      <w:bookmarkEnd w:id="35"/>
      <w:r>
        <w:rPr>
          <w:rFonts w:ascii="Arial" w:eastAsia="Arial" w:hAnsi="Arial" w:cs="Arial"/>
          <w:b/>
          <w:sz w:val="22"/>
          <w:szCs w:val="22"/>
        </w:rPr>
        <w:t>Tabulka 1: Základní parametry k vyhlašování veřejných soutěží</w:t>
      </w:r>
      <w:r>
        <w:rPr>
          <w:rFonts w:ascii="Arial" w:eastAsia="Arial" w:hAnsi="Arial" w:cs="Arial"/>
          <w:b/>
          <w:sz w:val="22"/>
          <w:szCs w:val="22"/>
          <w:vertAlign w:val="superscript"/>
        </w:rPr>
        <w:footnoteReference w:id="9"/>
      </w:r>
      <w:r>
        <w:rPr>
          <w:rFonts w:ascii="Arial" w:eastAsia="Arial" w:hAnsi="Arial" w:cs="Arial"/>
          <w:b/>
          <w:sz w:val="22"/>
          <w:szCs w:val="22"/>
          <w:vertAlign w:val="superscript"/>
        </w:rPr>
        <w:t xml:space="preserve"> </w:t>
      </w:r>
    </w:p>
    <w:tbl>
      <w:tblPr>
        <w:tblStyle w:val="a"/>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
      <w:tblGrid>
        <w:gridCol w:w="2145"/>
        <w:gridCol w:w="1545"/>
        <w:gridCol w:w="1770"/>
        <w:gridCol w:w="1485"/>
        <w:gridCol w:w="1500"/>
        <w:gridCol w:w="1485"/>
        <w:tblGridChange w:id="36">
          <w:tblGrid>
            <w:gridCol w:w="2145"/>
            <w:gridCol w:w="1545"/>
            <w:gridCol w:w="1770"/>
            <w:gridCol w:w="1485"/>
            <w:gridCol w:w="1500"/>
            <w:gridCol w:w="1485"/>
          </w:tblGrid>
        </w:tblGridChange>
      </w:tblGrid>
      <w:tr w:rsidR="00CE4F87" w14:paraId="3D734D74" w14:textId="77777777">
        <w:trPr>
          <w:trHeight w:val="1025"/>
          <w:jc w:val="center"/>
        </w:trPr>
        <w:tc>
          <w:tcPr>
            <w:tcW w:w="2145" w:type="dxa"/>
            <w:tcBorders>
              <w:top w:val="single" w:sz="6" w:space="0" w:color="000000"/>
              <w:left w:val="single" w:sz="6" w:space="0" w:color="000000"/>
              <w:bottom w:val="single" w:sz="12" w:space="0" w:color="000000"/>
              <w:right w:val="single" w:sz="6" w:space="0" w:color="000000"/>
            </w:tcBorders>
            <w:shd w:val="clear" w:color="auto" w:fill="auto"/>
            <w:tcMar>
              <w:top w:w="0" w:type="dxa"/>
              <w:left w:w="40" w:type="dxa"/>
              <w:bottom w:w="0" w:type="dxa"/>
              <w:right w:w="40" w:type="dxa"/>
            </w:tcMar>
            <w:vAlign w:val="center"/>
          </w:tcPr>
          <w:p w14:paraId="2BDE3581" w14:textId="77777777" w:rsidR="005B749B" w:rsidRDefault="00122B4B">
            <w:pPr>
              <w:jc w:val="center"/>
              <w:rPr>
                <w:rFonts w:ascii="Arial" w:eastAsia="Arial" w:hAnsi="Arial" w:cs="Arial"/>
                <w:b/>
                <w:sz w:val="22"/>
                <w:szCs w:val="22"/>
              </w:rPr>
            </w:pPr>
            <w:r>
              <w:rPr>
                <w:rFonts w:ascii="Arial" w:eastAsia="Arial" w:hAnsi="Arial" w:cs="Arial"/>
                <w:b/>
                <w:sz w:val="22"/>
                <w:szCs w:val="22"/>
              </w:rPr>
              <w:t>Parametry</w:t>
            </w:r>
          </w:p>
        </w:tc>
        <w:tc>
          <w:tcPr>
            <w:tcW w:w="154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06B75E8C" w14:textId="77777777" w:rsidR="005B749B" w:rsidRDefault="00122B4B">
            <w:pPr>
              <w:jc w:val="center"/>
              <w:rPr>
                <w:rFonts w:ascii="Arial" w:eastAsia="Arial" w:hAnsi="Arial" w:cs="Arial"/>
                <w:b/>
                <w:sz w:val="22"/>
                <w:szCs w:val="22"/>
              </w:rPr>
            </w:pPr>
            <w:r>
              <w:rPr>
                <w:rFonts w:ascii="Arial" w:eastAsia="Arial" w:hAnsi="Arial" w:cs="Arial"/>
                <w:b/>
                <w:sz w:val="22"/>
                <w:szCs w:val="22"/>
              </w:rPr>
              <w:t>DC1</w:t>
            </w:r>
            <w:r>
              <w:rPr>
                <w:rFonts w:ascii="Arial" w:eastAsia="Arial" w:hAnsi="Arial" w:cs="Arial"/>
                <w:b/>
                <w:sz w:val="22"/>
                <w:szCs w:val="22"/>
              </w:rPr>
              <w:br/>
              <w:t xml:space="preserve">Tzv. </w:t>
            </w:r>
            <w:proofErr w:type="spellStart"/>
            <w:r>
              <w:rPr>
                <w:rFonts w:ascii="Arial" w:eastAsia="Arial" w:hAnsi="Arial" w:cs="Arial"/>
                <w:b/>
                <w:sz w:val="22"/>
                <w:szCs w:val="22"/>
              </w:rPr>
              <w:t>předaplikační</w:t>
            </w:r>
            <w:proofErr w:type="spellEnd"/>
            <w:r>
              <w:rPr>
                <w:rFonts w:ascii="Arial" w:eastAsia="Arial" w:hAnsi="Arial" w:cs="Arial"/>
                <w:b/>
                <w:sz w:val="22"/>
                <w:szCs w:val="22"/>
              </w:rPr>
              <w:t xml:space="preserve"> výzkum</w:t>
            </w:r>
          </w:p>
        </w:tc>
        <w:tc>
          <w:tcPr>
            <w:tcW w:w="1770"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43B2DBAE" w14:textId="77777777" w:rsidR="005B749B" w:rsidRDefault="00122B4B">
            <w:pPr>
              <w:jc w:val="center"/>
              <w:rPr>
                <w:rFonts w:ascii="Arial" w:eastAsia="Arial" w:hAnsi="Arial" w:cs="Arial"/>
                <w:b/>
                <w:sz w:val="22"/>
                <w:szCs w:val="22"/>
              </w:rPr>
            </w:pPr>
            <w:r>
              <w:rPr>
                <w:rFonts w:ascii="Arial" w:eastAsia="Arial" w:hAnsi="Arial" w:cs="Arial"/>
                <w:b/>
                <w:sz w:val="22"/>
                <w:szCs w:val="22"/>
              </w:rPr>
              <w:t>DC2</w:t>
            </w:r>
            <w:r>
              <w:rPr>
                <w:rFonts w:ascii="Arial" w:eastAsia="Arial" w:hAnsi="Arial" w:cs="Arial"/>
                <w:b/>
                <w:sz w:val="22"/>
                <w:szCs w:val="22"/>
              </w:rPr>
              <w:br/>
              <w:t xml:space="preserve">Začínající výzkumníci /výzkumnice </w:t>
            </w:r>
          </w:p>
        </w:tc>
        <w:tc>
          <w:tcPr>
            <w:tcW w:w="148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3FA26C3E" w14:textId="77777777" w:rsidR="005B749B" w:rsidRDefault="00122B4B">
            <w:pPr>
              <w:jc w:val="center"/>
              <w:rPr>
                <w:rFonts w:ascii="Arial" w:eastAsia="Arial" w:hAnsi="Arial" w:cs="Arial"/>
                <w:b/>
                <w:sz w:val="22"/>
                <w:szCs w:val="22"/>
              </w:rPr>
            </w:pPr>
            <w:r>
              <w:rPr>
                <w:rFonts w:ascii="Arial" w:eastAsia="Arial" w:hAnsi="Arial" w:cs="Arial"/>
                <w:b/>
                <w:sz w:val="22"/>
                <w:szCs w:val="22"/>
              </w:rPr>
              <w:t xml:space="preserve">DC3 </w:t>
            </w:r>
          </w:p>
          <w:p w14:paraId="551F4BAE" w14:textId="77777777" w:rsidR="005B749B" w:rsidRDefault="00122B4B">
            <w:pPr>
              <w:jc w:val="center"/>
              <w:rPr>
                <w:rFonts w:ascii="Arial" w:eastAsia="Arial" w:hAnsi="Arial" w:cs="Arial"/>
                <w:b/>
                <w:sz w:val="22"/>
                <w:szCs w:val="22"/>
              </w:rPr>
            </w:pPr>
            <w:r>
              <w:rPr>
                <w:rFonts w:ascii="Arial" w:eastAsia="Arial" w:hAnsi="Arial" w:cs="Arial"/>
                <w:b/>
                <w:sz w:val="22"/>
                <w:szCs w:val="22"/>
              </w:rPr>
              <w:t>Podpora SHUV</w:t>
            </w:r>
          </w:p>
        </w:tc>
        <w:tc>
          <w:tcPr>
            <w:tcW w:w="1500"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2CA74527" w14:textId="77777777" w:rsidR="005B749B" w:rsidRDefault="00122B4B">
            <w:pPr>
              <w:jc w:val="center"/>
              <w:rPr>
                <w:rFonts w:ascii="Arial" w:eastAsia="Arial" w:hAnsi="Arial" w:cs="Arial"/>
                <w:b/>
                <w:sz w:val="22"/>
                <w:szCs w:val="22"/>
              </w:rPr>
            </w:pPr>
            <w:r>
              <w:rPr>
                <w:rFonts w:ascii="Arial" w:eastAsia="Arial" w:hAnsi="Arial" w:cs="Arial"/>
                <w:b/>
                <w:sz w:val="22"/>
                <w:szCs w:val="22"/>
              </w:rPr>
              <w:t>DC4</w:t>
            </w:r>
            <w:r>
              <w:rPr>
                <w:rFonts w:ascii="Arial" w:eastAsia="Arial" w:hAnsi="Arial" w:cs="Arial"/>
                <w:b/>
                <w:sz w:val="22"/>
                <w:szCs w:val="22"/>
              </w:rPr>
              <w:br/>
              <w:t>Mezinárodní spolupráce</w:t>
            </w:r>
          </w:p>
        </w:tc>
        <w:tc>
          <w:tcPr>
            <w:tcW w:w="1485" w:type="dxa"/>
            <w:tcBorders>
              <w:top w:val="single" w:sz="6" w:space="0" w:color="000000"/>
              <w:left w:val="single" w:sz="6" w:space="0" w:color="CCCCCC"/>
              <w:bottom w:val="single" w:sz="12" w:space="0" w:color="000000"/>
              <w:right w:val="single" w:sz="6" w:space="0" w:color="000000"/>
            </w:tcBorders>
            <w:shd w:val="clear" w:color="auto" w:fill="auto"/>
            <w:tcMar>
              <w:top w:w="0" w:type="dxa"/>
              <w:left w:w="40" w:type="dxa"/>
              <w:bottom w:w="0" w:type="dxa"/>
              <w:right w:w="40" w:type="dxa"/>
            </w:tcMar>
            <w:vAlign w:val="center"/>
          </w:tcPr>
          <w:p w14:paraId="2814B512" w14:textId="77777777" w:rsidR="005B749B" w:rsidRDefault="00122B4B">
            <w:pPr>
              <w:jc w:val="center"/>
              <w:rPr>
                <w:rFonts w:ascii="Arial" w:eastAsia="Arial" w:hAnsi="Arial" w:cs="Arial"/>
                <w:b/>
                <w:sz w:val="22"/>
                <w:szCs w:val="22"/>
              </w:rPr>
            </w:pPr>
            <w:r>
              <w:rPr>
                <w:rFonts w:ascii="Arial" w:eastAsia="Arial" w:hAnsi="Arial" w:cs="Arial"/>
                <w:b/>
                <w:sz w:val="22"/>
                <w:szCs w:val="22"/>
              </w:rPr>
              <w:t>DC5</w:t>
            </w:r>
            <w:r>
              <w:rPr>
                <w:rFonts w:ascii="Arial" w:eastAsia="Arial" w:hAnsi="Arial" w:cs="Arial"/>
                <w:b/>
                <w:sz w:val="22"/>
                <w:szCs w:val="22"/>
              </w:rPr>
              <w:br/>
              <w:t>Průřezová podpora</w:t>
            </w:r>
          </w:p>
        </w:tc>
      </w:tr>
      <w:tr w:rsidR="005B749B" w14:paraId="7DD6226F" w14:textId="77777777">
        <w:tblPrEx>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ExChange w:id="37" w:author="TA ČR" w:date="2021-11-18T10:37:00Z">
            <w:tblPrEx>
              <w:tblW w:w="993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Ex>
          </w:tblPrExChange>
        </w:tblPrEx>
        <w:trPr>
          <w:trHeight w:val="1025"/>
          <w:jc w:val="center"/>
          <w:trPrChange w:id="38" w:author="TA ČR" w:date="2021-11-18T10:37:00Z">
            <w:trPr>
              <w:trHeight w:val="1025"/>
              <w:jc w:val="center"/>
            </w:trPr>
          </w:trPrChange>
        </w:trPr>
        <w:tc>
          <w:tcPr>
            <w:tcW w:w="2145" w:type="dxa"/>
            <w:tcBorders>
              <w:top w:val="single" w:sz="12"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39" w:author="TA ČR" w:date="2021-11-18T10:37:00Z">
              <w:tcPr>
                <w:tcW w:w="2145" w:type="dxa"/>
                <w:tcBorders>
                  <w:top w:val="single" w:sz="12"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0B6F33C9" w14:textId="77777777" w:rsidR="005B749B" w:rsidRDefault="00122B4B">
            <w:pPr>
              <w:ind w:left="113"/>
              <w:rPr>
                <w:rFonts w:ascii="Arial" w:eastAsia="Arial" w:hAnsi="Arial" w:cs="Arial"/>
                <w:b/>
                <w:sz w:val="22"/>
                <w:szCs w:val="22"/>
              </w:rPr>
            </w:pPr>
            <w:r>
              <w:rPr>
                <w:rFonts w:ascii="Arial" w:eastAsia="Arial" w:hAnsi="Arial" w:cs="Arial"/>
                <w:b/>
                <w:sz w:val="22"/>
                <w:szCs w:val="22"/>
              </w:rPr>
              <w:t>Předpokládaná četnost veřejných soutěží</w:t>
            </w:r>
          </w:p>
        </w:tc>
        <w:tc>
          <w:tcPr>
            <w:tcW w:w="154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Change w:id="40" w:author="TA ČR" w:date="2021-11-18T10:37:00Z">
              <w:tcPr>
                <w:tcW w:w="154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442254ED" w14:textId="77777777" w:rsidR="005B749B" w:rsidRDefault="00122B4B">
            <w:pPr>
              <w:jc w:val="center"/>
              <w:rPr>
                <w:rFonts w:ascii="Arial" w:eastAsia="Arial" w:hAnsi="Arial" w:cs="Arial"/>
                <w:sz w:val="22"/>
                <w:szCs w:val="22"/>
              </w:rPr>
            </w:pPr>
            <w:r>
              <w:rPr>
                <w:rFonts w:ascii="Arial" w:eastAsia="Arial" w:hAnsi="Arial" w:cs="Arial"/>
                <w:sz w:val="22"/>
                <w:szCs w:val="22"/>
              </w:rPr>
              <w:t>jednou ročně</w:t>
            </w:r>
          </w:p>
        </w:tc>
        <w:tc>
          <w:tcPr>
            <w:tcW w:w="177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Change w:id="41" w:author="TA ČR" w:date="2021-11-18T10:37:00Z">
              <w:tcPr>
                <w:tcW w:w="177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7420D6B2" w14:textId="77777777" w:rsidR="005B749B" w:rsidRDefault="00122B4B">
            <w:pPr>
              <w:jc w:val="center"/>
              <w:rPr>
                <w:rFonts w:ascii="Arial" w:eastAsia="Arial" w:hAnsi="Arial" w:cs="Arial"/>
                <w:sz w:val="22"/>
                <w:szCs w:val="22"/>
              </w:rPr>
            </w:pPr>
            <w:r>
              <w:rPr>
                <w:rFonts w:ascii="Arial" w:eastAsia="Arial" w:hAnsi="Arial" w:cs="Arial"/>
                <w:sz w:val="22"/>
                <w:szCs w:val="22"/>
              </w:rPr>
              <w:t>jednou ročně</w:t>
            </w:r>
          </w:p>
        </w:tc>
        <w:tc>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Change w:id="42" w:author="TA ČR" w:date="2021-11-18T10:37:00Z">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2AD95943" w14:textId="77777777" w:rsidR="005B749B" w:rsidRDefault="00122B4B">
            <w:pPr>
              <w:jc w:val="center"/>
              <w:rPr>
                <w:rFonts w:ascii="Arial" w:eastAsia="Arial" w:hAnsi="Arial" w:cs="Arial"/>
                <w:sz w:val="22"/>
                <w:szCs w:val="22"/>
              </w:rPr>
            </w:pPr>
            <w:r>
              <w:rPr>
                <w:rFonts w:ascii="Arial" w:eastAsia="Arial" w:hAnsi="Arial" w:cs="Arial"/>
                <w:sz w:val="22"/>
                <w:szCs w:val="22"/>
              </w:rPr>
              <w:t>jednou ročně</w:t>
            </w:r>
          </w:p>
        </w:tc>
        <w:tc>
          <w:tcPr>
            <w:tcW w:w="150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Change w:id="43" w:author="TA ČR" w:date="2021-11-18T10:37:00Z">
              <w:tcPr>
                <w:tcW w:w="1500"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6F4216B6" w14:textId="77777777" w:rsidR="005B749B" w:rsidRDefault="00122B4B">
            <w:pPr>
              <w:jc w:val="center"/>
              <w:rPr>
                <w:rFonts w:ascii="Arial" w:eastAsia="Arial" w:hAnsi="Arial" w:cs="Arial"/>
                <w:sz w:val="22"/>
                <w:szCs w:val="22"/>
              </w:rPr>
            </w:pPr>
            <w:r>
              <w:rPr>
                <w:rFonts w:ascii="Arial" w:eastAsia="Arial" w:hAnsi="Arial" w:cs="Arial"/>
                <w:sz w:val="22"/>
                <w:szCs w:val="22"/>
              </w:rPr>
              <w:t>jednou ročně, unijní nástroje 3x ročně</w:t>
            </w:r>
          </w:p>
        </w:tc>
        <w:tc>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Change w:id="44" w:author="TA ČR" w:date="2021-11-18T10:37:00Z">
              <w:tcPr>
                <w:tcW w:w="1485" w:type="dxa"/>
                <w:tcBorders>
                  <w:top w:val="single" w:sz="12"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556E26DF" w14:textId="77777777" w:rsidR="005B749B" w:rsidRDefault="00122B4B">
            <w:pPr>
              <w:jc w:val="center"/>
              <w:rPr>
                <w:rFonts w:ascii="Arial" w:eastAsia="Arial" w:hAnsi="Arial" w:cs="Arial"/>
                <w:sz w:val="22"/>
                <w:szCs w:val="22"/>
              </w:rPr>
            </w:pPr>
            <w:r>
              <w:rPr>
                <w:rFonts w:ascii="Arial" w:eastAsia="Arial" w:hAnsi="Arial" w:cs="Arial"/>
                <w:sz w:val="22"/>
                <w:szCs w:val="22"/>
              </w:rPr>
              <w:t>jednou ročně</w:t>
            </w:r>
          </w:p>
        </w:tc>
      </w:tr>
      <w:tr w:rsidR="005B749B" w14:paraId="028749C9" w14:textId="77777777">
        <w:tblPrEx>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ExChange w:id="45" w:author="TA ČR" w:date="2021-11-18T10:37:00Z">
            <w:tblPrEx>
              <w:tblW w:w="993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Ex>
          </w:tblPrExChange>
        </w:tblPrEx>
        <w:trPr>
          <w:trHeight w:val="1025"/>
          <w:jc w:val="center"/>
          <w:trPrChange w:id="46" w:author="TA ČR" w:date="2021-11-18T10:37:00Z">
            <w:trPr>
              <w:trHeight w:val="1025"/>
              <w:jc w:val="center"/>
            </w:trPr>
          </w:trPrChange>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Change w:id="47" w:author="TA ČR" w:date="2021-11-18T10:37:00Z">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1AF3EBF8" w14:textId="77777777" w:rsidR="005B749B" w:rsidRDefault="00122B4B">
            <w:pPr>
              <w:ind w:left="113"/>
              <w:rPr>
                <w:rFonts w:ascii="Arial" w:eastAsia="Arial" w:hAnsi="Arial" w:cs="Arial"/>
                <w:b/>
                <w:sz w:val="22"/>
                <w:szCs w:val="22"/>
              </w:rPr>
            </w:pPr>
            <w:r>
              <w:rPr>
                <w:rFonts w:ascii="Arial" w:eastAsia="Arial" w:hAnsi="Arial" w:cs="Arial"/>
                <w:b/>
                <w:sz w:val="22"/>
                <w:szCs w:val="22"/>
              </w:rPr>
              <w:t>Délka trvání projektů</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48" w:author="TA ČR" w:date="2021-11-18T10:37:00Z">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1AB05573" w14:textId="77777777" w:rsidR="005B749B" w:rsidRDefault="00122B4B">
            <w:pPr>
              <w:jc w:val="center"/>
              <w:rPr>
                <w:rFonts w:ascii="Arial" w:eastAsia="Arial" w:hAnsi="Arial" w:cs="Arial"/>
                <w:sz w:val="22"/>
                <w:szCs w:val="22"/>
              </w:rPr>
            </w:pPr>
            <w:r>
              <w:rPr>
                <w:rFonts w:ascii="Arial" w:eastAsia="Arial" w:hAnsi="Arial" w:cs="Arial"/>
                <w:sz w:val="22"/>
                <w:szCs w:val="22"/>
              </w:rPr>
              <w:t>6 měsíců</w:t>
            </w:r>
          </w:p>
          <w:p w14:paraId="79CAD3C6" w14:textId="77777777" w:rsidR="005B749B" w:rsidRDefault="00122B4B">
            <w:pPr>
              <w:jc w:val="center"/>
              <w:rPr>
                <w:rFonts w:ascii="Arial" w:eastAsia="Arial" w:hAnsi="Arial" w:cs="Arial"/>
                <w:sz w:val="22"/>
                <w:szCs w:val="22"/>
              </w:rPr>
            </w:pPr>
            <w:r>
              <w:rPr>
                <w:rFonts w:ascii="Arial" w:eastAsia="Arial" w:hAnsi="Arial" w:cs="Arial"/>
                <w:sz w:val="22"/>
                <w:szCs w:val="22"/>
              </w:rPr>
              <w:t>–</w:t>
            </w:r>
          </w:p>
          <w:p w14:paraId="752B3934" w14:textId="77777777" w:rsidR="005B749B" w:rsidRDefault="00122B4B">
            <w:pPr>
              <w:jc w:val="center"/>
              <w:rPr>
                <w:rFonts w:ascii="Arial" w:eastAsia="Arial" w:hAnsi="Arial" w:cs="Arial"/>
                <w:sz w:val="22"/>
                <w:szCs w:val="22"/>
              </w:rPr>
            </w:pPr>
            <w:r>
              <w:rPr>
                <w:rFonts w:ascii="Arial" w:eastAsia="Arial" w:hAnsi="Arial" w:cs="Arial"/>
                <w:sz w:val="22"/>
                <w:szCs w:val="22"/>
              </w:rPr>
              <w:t>4 roky</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49" w:author="TA ČR" w:date="2021-11-18T10:37:00Z">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163E7DD9" w14:textId="77777777" w:rsidR="005B749B" w:rsidRDefault="00122B4B">
            <w:pPr>
              <w:jc w:val="center"/>
              <w:rPr>
                <w:rFonts w:ascii="Arial" w:eastAsia="Arial" w:hAnsi="Arial" w:cs="Arial"/>
                <w:sz w:val="22"/>
                <w:szCs w:val="22"/>
              </w:rPr>
            </w:pPr>
            <w:r>
              <w:rPr>
                <w:rFonts w:ascii="Arial" w:eastAsia="Arial" w:hAnsi="Arial" w:cs="Arial"/>
                <w:sz w:val="22"/>
                <w:szCs w:val="22"/>
              </w:rPr>
              <w:t>1 rok</w:t>
            </w:r>
          </w:p>
          <w:p w14:paraId="766EAE58" w14:textId="77777777" w:rsidR="005B749B" w:rsidRDefault="00122B4B">
            <w:pPr>
              <w:jc w:val="center"/>
              <w:rPr>
                <w:rFonts w:ascii="Arial" w:eastAsia="Arial" w:hAnsi="Arial" w:cs="Arial"/>
                <w:sz w:val="22"/>
                <w:szCs w:val="22"/>
              </w:rPr>
            </w:pPr>
            <w:r>
              <w:rPr>
                <w:rFonts w:ascii="Arial" w:eastAsia="Arial" w:hAnsi="Arial" w:cs="Arial"/>
                <w:sz w:val="22"/>
                <w:szCs w:val="22"/>
              </w:rPr>
              <w:t>–</w:t>
            </w:r>
          </w:p>
          <w:p w14:paraId="0F234EDF" w14:textId="77777777" w:rsidR="005B749B" w:rsidRDefault="00122B4B">
            <w:pPr>
              <w:jc w:val="center"/>
              <w:rPr>
                <w:rFonts w:ascii="Arial" w:eastAsia="Arial" w:hAnsi="Arial" w:cs="Arial"/>
                <w:sz w:val="22"/>
                <w:szCs w:val="22"/>
              </w:rPr>
            </w:pPr>
            <w:r>
              <w:rPr>
                <w:rFonts w:ascii="Arial" w:eastAsia="Arial" w:hAnsi="Arial" w:cs="Arial"/>
                <w:sz w:val="22"/>
                <w:szCs w:val="22"/>
              </w:rPr>
              <w:t>2 roky</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50"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58957FE0" w14:textId="77777777" w:rsidR="005B749B" w:rsidRDefault="00122B4B">
            <w:pPr>
              <w:jc w:val="center"/>
              <w:rPr>
                <w:rFonts w:ascii="Arial" w:eastAsia="Arial" w:hAnsi="Arial" w:cs="Arial"/>
                <w:sz w:val="22"/>
                <w:szCs w:val="22"/>
              </w:rPr>
            </w:pPr>
            <w:r>
              <w:rPr>
                <w:rFonts w:ascii="Arial" w:eastAsia="Arial" w:hAnsi="Arial" w:cs="Arial"/>
                <w:sz w:val="22"/>
                <w:szCs w:val="22"/>
              </w:rPr>
              <w:t>2 roky</w:t>
            </w:r>
          </w:p>
          <w:p w14:paraId="7A579D6C" w14:textId="77777777" w:rsidR="005B749B" w:rsidRDefault="00122B4B">
            <w:pPr>
              <w:jc w:val="center"/>
              <w:rPr>
                <w:rFonts w:ascii="Arial" w:eastAsia="Arial" w:hAnsi="Arial" w:cs="Arial"/>
                <w:sz w:val="22"/>
                <w:szCs w:val="22"/>
              </w:rPr>
            </w:pPr>
            <w:r>
              <w:rPr>
                <w:rFonts w:ascii="Arial" w:eastAsia="Arial" w:hAnsi="Arial" w:cs="Arial"/>
                <w:sz w:val="22"/>
                <w:szCs w:val="22"/>
              </w:rPr>
              <w:t>–</w:t>
            </w:r>
          </w:p>
          <w:p w14:paraId="0E3F2B67" w14:textId="77777777" w:rsidR="005B749B" w:rsidRDefault="00122B4B">
            <w:pPr>
              <w:jc w:val="center"/>
              <w:rPr>
                <w:rFonts w:ascii="Arial" w:eastAsia="Arial" w:hAnsi="Arial" w:cs="Arial"/>
                <w:sz w:val="22"/>
                <w:szCs w:val="22"/>
              </w:rPr>
            </w:pPr>
            <w:r>
              <w:rPr>
                <w:rFonts w:ascii="Arial" w:eastAsia="Arial" w:hAnsi="Arial" w:cs="Arial"/>
                <w:sz w:val="22"/>
                <w:szCs w:val="22"/>
              </w:rPr>
              <w:t>4 roky</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51" w:author="TA ČR" w:date="2021-11-18T10:37:00Z">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2870C8F0" w14:textId="77777777" w:rsidR="005B749B" w:rsidRDefault="00122B4B">
            <w:pPr>
              <w:jc w:val="center"/>
              <w:rPr>
                <w:rFonts w:ascii="Arial" w:eastAsia="Arial" w:hAnsi="Arial" w:cs="Arial"/>
                <w:sz w:val="22"/>
                <w:szCs w:val="22"/>
              </w:rPr>
            </w:pPr>
            <w:r>
              <w:rPr>
                <w:rFonts w:ascii="Arial" w:eastAsia="Arial" w:hAnsi="Arial" w:cs="Arial"/>
                <w:sz w:val="22"/>
                <w:szCs w:val="22"/>
              </w:rPr>
              <w:t>6 měsíců</w:t>
            </w:r>
          </w:p>
          <w:p w14:paraId="09D973B6" w14:textId="77777777" w:rsidR="005B749B" w:rsidRDefault="00122B4B">
            <w:pPr>
              <w:jc w:val="center"/>
              <w:rPr>
                <w:rFonts w:ascii="Arial" w:eastAsia="Arial" w:hAnsi="Arial" w:cs="Arial"/>
                <w:sz w:val="22"/>
                <w:szCs w:val="22"/>
              </w:rPr>
            </w:pPr>
            <w:r>
              <w:rPr>
                <w:rFonts w:ascii="Arial" w:eastAsia="Arial" w:hAnsi="Arial" w:cs="Arial"/>
                <w:sz w:val="22"/>
                <w:szCs w:val="22"/>
              </w:rPr>
              <w:t>–</w:t>
            </w:r>
          </w:p>
          <w:p w14:paraId="7638BC65" w14:textId="77777777" w:rsidR="005B749B" w:rsidRDefault="00122B4B">
            <w:pPr>
              <w:jc w:val="center"/>
              <w:rPr>
                <w:rFonts w:ascii="Arial" w:eastAsia="Arial" w:hAnsi="Arial" w:cs="Arial"/>
                <w:sz w:val="22"/>
                <w:szCs w:val="22"/>
              </w:rPr>
            </w:pPr>
            <w:r>
              <w:rPr>
                <w:rFonts w:ascii="Arial" w:eastAsia="Arial" w:hAnsi="Arial" w:cs="Arial"/>
                <w:sz w:val="22"/>
                <w:szCs w:val="22"/>
              </w:rPr>
              <w:t>5 let</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52"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79A06021" w14:textId="77777777" w:rsidR="005B749B" w:rsidRDefault="00122B4B">
            <w:pPr>
              <w:jc w:val="center"/>
              <w:rPr>
                <w:rFonts w:ascii="Arial" w:eastAsia="Arial" w:hAnsi="Arial" w:cs="Arial"/>
                <w:sz w:val="22"/>
                <w:szCs w:val="22"/>
              </w:rPr>
            </w:pPr>
            <w:r>
              <w:rPr>
                <w:rFonts w:ascii="Arial" w:eastAsia="Arial" w:hAnsi="Arial" w:cs="Arial"/>
                <w:sz w:val="22"/>
                <w:szCs w:val="22"/>
              </w:rPr>
              <w:t>1 rok</w:t>
            </w:r>
          </w:p>
          <w:p w14:paraId="1894D27E" w14:textId="77777777" w:rsidR="005B749B" w:rsidRDefault="00122B4B">
            <w:pPr>
              <w:jc w:val="center"/>
              <w:rPr>
                <w:rFonts w:ascii="Arial" w:eastAsia="Arial" w:hAnsi="Arial" w:cs="Arial"/>
                <w:sz w:val="22"/>
                <w:szCs w:val="22"/>
              </w:rPr>
            </w:pPr>
            <w:r>
              <w:rPr>
                <w:rFonts w:ascii="Arial" w:eastAsia="Arial" w:hAnsi="Arial" w:cs="Arial"/>
                <w:sz w:val="22"/>
                <w:szCs w:val="22"/>
              </w:rPr>
              <w:t>–</w:t>
            </w:r>
          </w:p>
          <w:p w14:paraId="205BF308" w14:textId="59310F8E" w:rsidR="005B749B" w:rsidRDefault="008D160B">
            <w:pPr>
              <w:jc w:val="center"/>
              <w:rPr>
                <w:rFonts w:ascii="Arial" w:eastAsia="Arial" w:hAnsi="Arial" w:cs="Arial"/>
                <w:sz w:val="22"/>
                <w:szCs w:val="22"/>
              </w:rPr>
            </w:pPr>
            <w:r>
              <w:rPr>
                <w:rFonts w:ascii="Arial" w:eastAsia="Arial" w:hAnsi="Arial" w:cs="Arial"/>
                <w:sz w:val="22"/>
                <w:szCs w:val="22"/>
              </w:rPr>
              <w:t xml:space="preserve">7 </w:t>
            </w:r>
            <w:r w:rsidR="00122B4B">
              <w:rPr>
                <w:rFonts w:ascii="Arial" w:eastAsia="Arial" w:hAnsi="Arial" w:cs="Arial"/>
                <w:sz w:val="22"/>
                <w:szCs w:val="22"/>
              </w:rPr>
              <w:t>let</w:t>
            </w:r>
          </w:p>
        </w:tc>
      </w:tr>
      <w:tr w:rsidR="005B749B" w14:paraId="3C1F6C95" w14:textId="77777777">
        <w:tblPrEx>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ExChange w:id="53" w:author="TA ČR" w:date="2021-11-18T10:37:00Z">
            <w:tblPrEx>
              <w:tblW w:w="993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Ex>
          </w:tblPrExChange>
        </w:tblPrEx>
        <w:trPr>
          <w:trHeight w:val="1025"/>
          <w:jc w:val="center"/>
          <w:trPrChange w:id="54" w:author="TA ČR" w:date="2021-11-18T10:37:00Z">
            <w:trPr>
              <w:trHeight w:val="1025"/>
              <w:jc w:val="center"/>
            </w:trPr>
          </w:trPrChange>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Change w:id="55" w:author="TA ČR" w:date="2021-11-18T10:37:00Z">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1B264943" w14:textId="77777777" w:rsidR="005B749B" w:rsidRDefault="00122B4B">
            <w:pPr>
              <w:ind w:left="113"/>
              <w:rPr>
                <w:rFonts w:ascii="Arial" w:eastAsia="Arial" w:hAnsi="Arial" w:cs="Arial"/>
                <w:b/>
                <w:sz w:val="22"/>
                <w:szCs w:val="22"/>
              </w:rPr>
            </w:pPr>
            <w:r>
              <w:rPr>
                <w:rFonts w:ascii="Arial" w:eastAsia="Arial" w:hAnsi="Arial" w:cs="Arial"/>
                <w:b/>
                <w:sz w:val="22"/>
                <w:szCs w:val="22"/>
              </w:rPr>
              <w:t>Průměrná intenzita podpory na projekt</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56" w:author="TA ČR" w:date="2021-11-18T10:37:00Z">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26D54D62" w14:textId="77777777" w:rsidR="005B749B" w:rsidRDefault="00122B4B">
            <w:pPr>
              <w:jc w:val="center"/>
              <w:rPr>
                <w:rFonts w:ascii="Arial" w:eastAsia="Arial" w:hAnsi="Arial" w:cs="Arial"/>
                <w:sz w:val="22"/>
                <w:szCs w:val="22"/>
              </w:rPr>
            </w:pPr>
            <w:r>
              <w:rPr>
                <w:rFonts w:ascii="Arial" w:eastAsia="Arial" w:hAnsi="Arial" w:cs="Arial"/>
                <w:sz w:val="22"/>
                <w:szCs w:val="22"/>
              </w:rPr>
              <w:t>až 100 %</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57" w:author="TA ČR" w:date="2021-11-18T10:37:00Z">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6006825D" w14:textId="77777777" w:rsidR="005B749B" w:rsidRDefault="00122B4B">
            <w:pPr>
              <w:jc w:val="center"/>
              <w:rPr>
                <w:rFonts w:ascii="Arial" w:eastAsia="Arial" w:hAnsi="Arial" w:cs="Arial"/>
                <w:sz w:val="22"/>
                <w:szCs w:val="22"/>
              </w:rPr>
            </w:pPr>
            <w:r>
              <w:rPr>
                <w:rFonts w:ascii="Arial" w:eastAsia="Arial" w:hAnsi="Arial" w:cs="Arial"/>
                <w:sz w:val="22"/>
                <w:szCs w:val="22"/>
              </w:rPr>
              <w:t>85 %</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58"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74C41AD9" w14:textId="77777777" w:rsidR="005B749B" w:rsidRDefault="00122B4B">
            <w:pPr>
              <w:jc w:val="center"/>
              <w:rPr>
                <w:rFonts w:ascii="Arial" w:eastAsia="Arial" w:hAnsi="Arial" w:cs="Arial"/>
                <w:sz w:val="22"/>
                <w:szCs w:val="22"/>
              </w:rPr>
            </w:pPr>
            <w:r>
              <w:rPr>
                <w:rFonts w:ascii="Arial" w:eastAsia="Arial" w:hAnsi="Arial" w:cs="Arial"/>
                <w:sz w:val="22"/>
                <w:szCs w:val="22"/>
              </w:rPr>
              <w:t>80 %</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59" w:author="TA ČR" w:date="2021-11-18T10:37:00Z">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2246FAB5" w14:textId="77777777" w:rsidR="005B749B" w:rsidRDefault="00122B4B">
            <w:pPr>
              <w:jc w:val="center"/>
              <w:rPr>
                <w:rFonts w:ascii="Arial" w:eastAsia="Arial" w:hAnsi="Arial" w:cs="Arial"/>
                <w:sz w:val="22"/>
                <w:szCs w:val="22"/>
              </w:rPr>
            </w:pPr>
            <w:r>
              <w:rPr>
                <w:rFonts w:ascii="Arial" w:eastAsia="Arial" w:hAnsi="Arial" w:cs="Arial"/>
                <w:sz w:val="22"/>
                <w:szCs w:val="22"/>
              </w:rPr>
              <w:t>75–80 %</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60"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180CBF9B" w14:textId="77777777" w:rsidR="005B749B" w:rsidRDefault="00122B4B">
            <w:pPr>
              <w:jc w:val="center"/>
              <w:rPr>
                <w:rFonts w:ascii="Arial" w:eastAsia="Arial" w:hAnsi="Arial" w:cs="Arial"/>
                <w:sz w:val="22"/>
                <w:szCs w:val="22"/>
              </w:rPr>
            </w:pPr>
            <w:r>
              <w:rPr>
                <w:rFonts w:ascii="Arial" w:eastAsia="Arial" w:hAnsi="Arial" w:cs="Arial"/>
                <w:sz w:val="22"/>
                <w:szCs w:val="22"/>
              </w:rPr>
              <w:t>až 100 %</w:t>
            </w:r>
          </w:p>
        </w:tc>
      </w:tr>
      <w:tr w:rsidR="005B749B" w14:paraId="4FA76F5D" w14:textId="77777777">
        <w:tblPrEx>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ExChange w:id="61" w:author="TA ČR" w:date="2021-11-18T10:37:00Z">
            <w:tblPrEx>
              <w:tblW w:w="993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Ex>
          </w:tblPrExChange>
        </w:tblPrEx>
        <w:trPr>
          <w:trHeight w:val="1025"/>
          <w:jc w:val="center"/>
          <w:trPrChange w:id="62" w:author="TA ČR" w:date="2021-11-18T10:37:00Z">
            <w:trPr>
              <w:trHeight w:val="1025"/>
              <w:jc w:val="center"/>
            </w:trPr>
          </w:trPrChange>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Change w:id="63" w:author="TA ČR" w:date="2021-11-18T10:37:00Z">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1C9570B7" w14:textId="77777777" w:rsidR="005B749B" w:rsidRDefault="00122B4B">
            <w:pPr>
              <w:ind w:left="113"/>
              <w:rPr>
                <w:rFonts w:ascii="Arial" w:eastAsia="Arial" w:hAnsi="Arial" w:cs="Arial"/>
                <w:b/>
                <w:sz w:val="22"/>
                <w:szCs w:val="22"/>
              </w:rPr>
            </w:pPr>
            <w:r>
              <w:rPr>
                <w:rFonts w:ascii="Arial" w:eastAsia="Arial" w:hAnsi="Arial" w:cs="Arial"/>
                <w:b/>
                <w:sz w:val="22"/>
                <w:szCs w:val="22"/>
              </w:rPr>
              <w:t>Tematické zaměření</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64" w:author="TA ČR" w:date="2021-11-18T10:37:00Z">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2C11D521" w14:textId="77777777" w:rsidR="005B749B" w:rsidRDefault="00122B4B">
            <w:pPr>
              <w:jc w:val="center"/>
              <w:rPr>
                <w:rFonts w:ascii="Arial" w:eastAsia="Arial" w:hAnsi="Arial" w:cs="Arial"/>
                <w:sz w:val="22"/>
                <w:szCs w:val="22"/>
              </w:rPr>
            </w:pPr>
            <w:r>
              <w:rPr>
                <w:rFonts w:ascii="Arial" w:eastAsia="Arial" w:hAnsi="Arial" w:cs="Arial"/>
                <w:sz w:val="22"/>
                <w:szCs w:val="22"/>
              </w:rPr>
              <w:t>ne</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65" w:author="TA ČR" w:date="2021-11-18T10:37:00Z">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432A12C1" w14:textId="77777777" w:rsidR="005B749B" w:rsidRDefault="00122B4B">
            <w:pPr>
              <w:jc w:val="center"/>
              <w:rPr>
                <w:rFonts w:ascii="Arial" w:eastAsia="Arial" w:hAnsi="Arial" w:cs="Arial"/>
                <w:sz w:val="22"/>
                <w:szCs w:val="22"/>
              </w:rPr>
            </w:pPr>
            <w:r>
              <w:rPr>
                <w:rFonts w:ascii="Arial" w:eastAsia="Arial" w:hAnsi="Arial" w:cs="Arial"/>
                <w:sz w:val="22"/>
                <w:szCs w:val="22"/>
              </w:rPr>
              <w:t>ne</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66"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401E3FB1" w14:textId="77777777" w:rsidR="005B749B" w:rsidRDefault="00122B4B">
            <w:pPr>
              <w:jc w:val="center"/>
              <w:rPr>
                <w:rFonts w:ascii="Arial" w:eastAsia="Arial" w:hAnsi="Arial" w:cs="Arial"/>
                <w:sz w:val="22"/>
                <w:szCs w:val="22"/>
              </w:rPr>
            </w:pPr>
            <w:r>
              <w:rPr>
                <w:rFonts w:ascii="Arial" w:eastAsia="Arial" w:hAnsi="Arial" w:cs="Arial"/>
                <w:sz w:val="22"/>
                <w:szCs w:val="22"/>
              </w:rPr>
              <w:t>ano</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67" w:author="TA ČR" w:date="2021-11-18T10:37:00Z">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637E5160" w14:textId="77777777" w:rsidR="005B749B" w:rsidRDefault="00122B4B">
            <w:pPr>
              <w:jc w:val="center"/>
              <w:rPr>
                <w:rFonts w:ascii="Arial" w:eastAsia="Arial" w:hAnsi="Arial" w:cs="Arial"/>
                <w:sz w:val="22"/>
                <w:szCs w:val="22"/>
              </w:rPr>
            </w:pPr>
            <w:r>
              <w:rPr>
                <w:rFonts w:ascii="Arial" w:eastAsia="Arial" w:hAnsi="Arial" w:cs="Arial"/>
                <w:sz w:val="22"/>
                <w:szCs w:val="22"/>
              </w:rPr>
              <w:t>ano</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68"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0004B52F" w14:textId="3E75DB06" w:rsidR="005B749B" w:rsidRDefault="00F77DDC">
            <w:pPr>
              <w:jc w:val="center"/>
              <w:rPr>
                <w:rFonts w:ascii="Arial" w:eastAsia="Arial" w:hAnsi="Arial" w:cs="Arial"/>
                <w:sz w:val="22"/>
                <w:szCs w:val="22"/>
              </w:rPr>
            </w:pPr>
            <w:r>
              <w:rPr>
                <w:rFonts w:ascii="Arial" w:eastAsia="Arial" w:hAnsi="Arial" w:cs="Arial"/>
                <w:sz w:val="22"/>
                <w:szCs w:val="22"/>
              </w:rPr>
              <w:t>ano</w:t>
            </w:r>
          </w:p>
        </w:tc>
      </w:tr>
      <w:tr w:rsidR="005B749B" w14:paraId="6B369945" w14:textId="77777777">
        <w:tblPrEx>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ExChange w:id="69" w:author="TA ČR" w:date="2021-11-18T10:37:00Z">
            <w:tblPrEx>
              <w:tblW w:w="993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Ex>
          </w:tblPrExChange>
        </w:tblPrEx>
        <w:trPr>
          <w:trHeight w:val="1025"/>
          <w:jc w:val="center"/>
          <w:trPrChange w:id="70" w:author="TA ČR" w:date="2021-11-18T10:37:00Z">
            <w:trPr>
              <w:trHeight w:val="1025"/>
              <w:jc w:val="center"/>
            </w:trPr>
          </w:trPrChange>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Change w:id="71" w:author="TA ČR" w:date="2021-11-18T10:37:00Z">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656831D4" w14:textId="73B31062" w:rsidR="005B749B" w:rsidRDefault="00122B4B">
            <w:pPr>
              <w:ind w:left="113"/>
              <w:rPr>
                <w:rFonts w:ascii="Arial" w:eastAsia="Arial" w:hAnsi="Arial" w:cs="Arial"/>
                <w:b/>
                <w:sz w:val="22"/>
                <w:szCs w:val="22"/>
              </w:rPr>
            </w:pPr>
            <w:r>
              <w:rPr>
                <w:rFonts w:ascii="Arial" w:eastAsia="Arial" w:hAnsi="Arial" w:cs="Arial"/>
                <w:b/>
                <w:sz w:val="22"/>
                <w:szCs w:val="22"/>
              </w:rPr>
              <w:t xml:space="preserve">Maximální částka ze SR (v </w:t>
            </w:r>
            <w:proofErr w:type="gramStart"/>
            <w:r>
              <w:rPr>
                <w:rFonts w:ascii="Arial" w:eastAsia="Arial" w:hAnsi="Arial" w:cs="Arial"/>
                <w:b/>
                <w:sz w:val="22"/>
                <w:szCs w:val="22"/>
              </w:rPr>
              <w:t>Kč)*</w:t>
            </w:r>
            <w:proofErr w:type="gramEnd"/>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72" w:author="TA ČR" w:date="2021-11-18T10:37:00Z">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694C810F" w14:textId="2AC45C6E" w:rsidR="005B749B" w:rsidRDefault="00122B4B">
            <w:pPr>
              <w:jc w:val="center"/>
              <w:rPr>
                <w:rFonts w:ascii="Arial" w:eastAsia="Arial" w:hAnsi="Arial" w:cs="Arial"/>
                <w:sz w:val="22"/>
                <w:szCs w:val="22"/>
              </w:rPr>
            </w:pPr>
            <w:del w:id="73" w:author="TA ČR" w:date="2021-11-18T10:37:00Z">
              <w:r>
                <w:rPr>
                  <w:rFonts w:ascii="Arial" w:eastAsia="Arial" w:hAnsi="Arial" w:cs="Arial"/>
                  <w:sz w:val="22"/>
                  <w:szCs w:val="22"/>
                </w:rPr>
                <w:delText>1 080</w:delText>
              </w:r>
            </w:del>
            <w:ins w:id="74" w:author="TA ČR" w:date="2021-11-18T10:37:00Z">
              <w:r w:rsidR="008B790D">
                <w:rPr>
                  <w:rFonts w:ascii="Arial" w:eastAsia="Arial" w:hAnsi="Arial" w:cs="Arial"/>
                  <w:sz w:val="22"/>
                  <w:szCs w:val="22"/>
                </w:rPr>
                <w:t>930</w:t>
              </w:r>
            </w:ins>
            <w:r>
              <w:rPr>
                <w:rFonts w:ascii="Arial" w:eastAsia="Arial" w:hAnsi="Arial" w:cs="Arial"/>
                <w:sz w:val="22"/>
                <w:szCs w:val="22"/>
              </w:rPr>
              <w:t xml:space="preserve"> mil.</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75" w:author="TA ČR" w:date="2021-11-18T10:37:00Z">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36FFFDA2" w14:textId="4A1AC47F" w:rsidR="005B749B" w:rsidRDefault="00122B4B">
            <w:pPr>
              <w:jc w:val="center"/>
              <w:rPr>
                <w:rFonts w:ascii="Arial" w:eastAsia="Arial" w:hAnsi="Arial" w:cs="Arial"/>
                <w:sz w:val="22"/>
                <w:szCs w:val="22"/>
              </w:rPr>
            </w:pPr>
            <w:del w:id="76" w:author="TA ČR" w:date="2021-11-18T10:37:00Z">
              <w:r>
                <w:rPr>
                  <w:rFonts w:ascii="Arial" w:eastAsia="Arial" w:hAnsi="Arial" w:cs="Arial"/>
                  <w:sz w:val="22"/>
                  <w:szCs w:val="22"/>
                </w:rPr>
                <w:delText>3 130</w:delText>
              </w:r>
            </w:del>
            <w:ins w:id="77" w:author="TA ČR" w:date="2021-11-18T10:37:00Z">
              <w:r w:rsidR="008B790D">
                <w:rPr>
                  <w:rFonts w:ascii="Arial" w:eastAsia="Arial" w:hAnsi="Arial" w:cs="Arial"/>
                  <w:sz w:val="22"/>
                  <w:szCs w:val="22"/>
                </w:rPr>
                <w:t>1 580</w:t>
              </w:r>
            </w:ins>
            <w:r>
              <w:rPr>
                <w:rFonts w:ascii="Arial" w:eastAsia="Arial" w:hAnsi="Arial" w:cs="Arial"/>
                <w:sz w:val="22"/>
                <w:szCs w:val="22"/>
              </w:rPr>
              <w:t xml:space="preserve"> mil.</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78"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15B1F9E2" w14:textId="7FF1227C" w:rsidR="005B749B" w:rsidRDefault="00122B4B">
            <w:pPr>
              <w:jc w:val="center"/>
              <w:rPr>
                <w:rFonts w:ascii="Arial" w:eastAsia="Arial" w:hAnsi="Arial" w:cs="Arial"/>
                <w:sz w:val="22"/>
                <w:szCs w:val="22"/>
              </w:rPr>
            </w:pPr>
            <w:del w:id="79" w:author="TA ČR" w:date="2021-11-18T10:37:00Z">
              <w:r>
                <w:rPr>
                  <w:rFonts w:ascii="Arial" w:eastAsia="Arial" w:hAnsi="Arial" w:cs="Arial"/>
                  <w:sz w:val="22"/>
                  <w:szCs w:val="22"/>
                </w:rPr>
                <w:delText>3 090</w:delText>
              </w:r>
            </w:del>
            <w:ins w:id="80" w:author="TA ČR" w:date="2021-11-18T10:37:00Z">
              <w:r w:rsidR="008B790D">
                <w:rPr>
                  <w:rFonts w:ascii="Arial" w:eastAsia="Arial" w:hAnsi="Arial" w:cs="Arial"/>
                  <w:sz w:val="22"/>
                  <w:szCs w:val="22"/>
                </w:rPr>
                <w:t>2 230</w:t>
              </w:r>
            </w:ins>
            <w:r>
              <w:rPr>
                <w:rFonts w:ascii="Arial" w:eastAsia="Arial" w:hAnsi="Arial" w:cs="Arial"/>
                <w:sz w:val="22"/>
                <w:szCs w:val="22"/>
              </w:rPr>
              <w:t xml:space="preserve"> mil.</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81" w:author="TA ČR" w:date="2021-11-18T10:37:00Z">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67CC1842" w14:textId="60C4F3E5" w:rsidR="005B749B" w:rsidRDefault="00122B4B">
            <w:pPr>
              <w:jc w:val="center"/>
              <w:rPr>
                <w:rFonts w:ascii="Arial" w:eastAsia="Arial" w:hAnsi="Arial" w:cs="Arial"/>
                <w:sz w:val="22"/>
                <w:szCs w:val="22"/>
              </w:rPr>
            </w:pPr>
            <w:del w:id="82" w:author="TA ČR" w:date="2021-11-18T10:37:00Z">
              <w:r>
                <w:rPr>
                  <w:rFonts w:ascii="Arial" w:eastAsia="Arial" w:hAnsi="Arial" w:cs="Arial"/>
                  <w:sz w:val="22"/>
                  <w:szCs w:val="22"/>
                </w:rPr>
                <w:delText>2 200</w:delText>
              </w:r>
            </w:del>
            <w:ins w:id="83" w:author="TA ČR" w:date="2021-11-18T10:37:00Z">
              <w:r w:rsidR="008B790D">
                <w:rPr>
                  <w:rFonts w:ascii="Arial" w:eastAsia="Arial" w:hAnsi="Arial" w:cs="Arial"/>
                  <w:sz w:val="22"/>
                  <w:szCs w:val="22"/>
                </w:rPr>
                <w:t>1 030</w:t>
              </w:r>
            </w:ins>
            <w:r>
              <w:rPr>
                <w:rFonts w:ascii="Arial" w:eastAsia="Arial" w:hAnsi="Arial" w:cs="Arial"/>
                <w:sz w:val="22"/>
                <w:szCs w:val="22"/>
              </w:rPr>
              <w:t xml:space="preserve"> mil.</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84"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1BCB8EEB" w14:textId="7ECD73FA" w:rsidR="005B749B" w:rsidRDefault="00122B4B">
            <w:pPr>
              <w:jc w:val="center"/>
              <w:rPr>
                <w:rFonts w:ascii="Arial" w:eastAsia="Arial" w:hAnsi="Arial" w:cs="Arial"/>
                <w:sz w:val="22"/>
                <w:szCs w:val="22"/>
              </w:rPr>
            </w:pPr>
            <w:del w:id="85" w:author="TA ČR" w:date="2021-11-18T10:37:00Z">
              <w:r>
                <w:rPr>
                  <w:rFonts w:ascii="Arial" w:eastAsia="Arial" w:hAnsi="Arial" w:cs="Arial"/>
                  <w:sz w:val="22"/>
                  <w:szCs w:val="22"/>
                </w:rPr>
                <w:delText>2 280</w:delText>
              </w:r>
            </w:del>
            <w:ins w:id="86" w:author="TA ČR" w:date="2021-11-18T10:37:00Z">
              <w:r w:rsidR="008B790D">
                <w:rPr>
                  <w:rFonts w:ascii="Arial" w:eastAsia="Arial" w:hAnsi="Arial" w:cs="Arial"/>
                  <w:sz w:val="22"/>
                  <w:szCs w:val="22"/>
                </w:rPr>
                <w:t>1 370</w:t>
              </w:r>
            </w:ins>
            <w:r>
              <w:rPr>
                <w:rFonts w:ascii="Arial" w:eastAsia="Arial" w:hAnsi="Arial" w:cs="Arial"/>
                <w:sz w:val="22"/>
                <w:szCs w:val="22"/>
              </w:rPr>
              <w:t xml:space="preserve"> mil.</w:t>
            </w:r>
          </w:p>
        </w:tc>
      </w:tr>
      <w:tr w:rsidR="005B749B" w14:paraId="3FD394CD" w14:textId="77777777">
        <w:tblPrEx>
          <w:tblW w:w="9930" w:type="dxa"/>
          <w:jc w:val="center"/>
          <w:tblInd w:w="0" w:type="dxa"/>
          <w:tblBorders>
            <w:top w:val="nil"/>
            <w:left w:val="nil"/>
            <w:bottom w:val="nil"/>
            <w:right w:val="nil"/>
            <w:insideH w:val="nil"/>
            <w:insideV w:val="nil"/>
          </w:tblBorders>
          <w:tblLayout w:type="fixed"/>
          <w:tblLook w:val="0600" w:firstRow="0" w:lastRow="0" w:firstColumn="0" w:lastColumn="0" w:noHBand="1" w:noVBand="1"/>
          <w:tblPrExChange w:id="87" w:author="TA ČR" w:date="2021-11-18T10:37:00Z">
            <w:tblPrEx>
              <w:tblW w:w="9930"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Ex>
          </w:tblPrExChange>
        </w:tblPrEx>
        <w:trPr>
          <w:trHeight w:val="1025"/>
          <w:jc w:val="center"/>
          <w:trPrChange w:id="88" w:author="TA ČR" w:date="2021-11-18T10:37:00Z">
            <w:trPr>
              <w:trHeight w:val="1025"/>
              <w:jc w:val="center"/>
            </w:trPr>
          </w:trPrChange>
        </w:trPr>
        <w:tc>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Change w:id="89" w:author="TA ČR" w:date="2021-11-18T10:37:00Z">
              <w:tcPr>
                <w:tcW w:w="2145"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70C686FD" w14:textId="77777777" w:rsidR="005B749B" w:rsidRDefault="00122B4B">
            <w:pPr>
              <w:ind w:left="113"/>
              <w:rPr>
                <w:rFonts w:ascii="Arial" w:eastAsia="Arial" w:hAnsi="Arial" w:cs="Arial"/>
                <w:b/>
                <w:sz w:val="22"/>
                <w:szCs w:val="22"/>
              </w:rPr>
            </w:pPr>
            <w:r>
              <w:rPr>
                <w:rFonts w:ascii="Arial" w:eastAsia="Arial" w:hAnsi="Arial" w:cs="Arial"/>
                <w:b/>
                <w:sz w:val="22"/>
                <w:szCs w:val="22"/>
              </w:rPr>
              <w:t>Další specifika</w:t>
            </w:r>
          </w:p>
        </w:tc>
        <w:tc>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90" w:author="TA ČR" w:date="2021-11-18T10:37:00Z">
              <w:tcPr>
                <w:tcW w:w="154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0B35799F" w14:textId="77777777" w:rsidR="005B749B" w:rsidRDefault="00122B4B">
            <w:pPr>
              <w:jc w:val="center"/>
              <w:rPr>
                <w:rFonts w:ascii="Arial" w:eastAsia="Arial" w:hAnsi="Arial" w:cs="Arial"/>
                <w:sz w:val="22"/>
                <w:szCs w:val="22"/>
              </w:rPr>
            </w:pPr>
            <w:r>
              <w:rPr>
                <w:rFonts w:ascii="Arial" w:eastAsia="Arial" w:hAnsi="Arial" w:cs="Arial"/>
                <w:sz w:val="22"/>
                <w:szCs w:val="22"/>
              </w:rPr>
              <w:t>-</w:t>
            </w:r>
          </w:p>
        </w:tc>
        <w:tc>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91" w:author="TA ČR" w:date="2021-11-18T10:37:00Z">
              <w:tcPr>
                <w:tcW w:w="177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1D8776D8" w14:textId="77777777" w:rsidR="005B749B" w:rsidRDefault="00122B4B">
            <w:pPr>
              <w:jc w:val="center"/>
              <w:rPr>
                <w:rFonts w:ascii="Arial" w:eastAsia="Arial" w:hAnsi="Arial" w:cs="Arial"/>
                <w:sz w:val="22"/>
                <w:szCs w:val="22"/>
              </w:rPr>
            </w:pPr>
            <w:r>
              <w:rPr>
                <w:rFonts w:ascii="Arial" w:eastAsia="Arial" w:hAnsi="Arial" w:cs="Arial"/>
                <w:sz w:val="22"/>
                <w:szCs w:val="22"/>
              </w:rPr>
              <w:t>vyrovnávání příležitostí pro ženy a muže</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92"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70E70B24" w14:textId="77777777" w:rsidR="005B749B" w:rsidRDefault="00122B4B">
            <w:pPr>
              <w:jc w:val="center"/>
              <w:rPr>
                <w:rFonts w:ascii="Arial" w:eastAsia="Arial" w:hAnsi="Arial" w:cs="Arial"/>
                <w:sz w:val="22"/>
                <w:szCs w:val="22"/>
              </w:rPr>
            </w:pPr>
            <w:r>
              <w:rPr>
                <w:rFonts w:ascii="Arial" w:eastAsia="Arial" w:hAnsi="Arial" w:cs="Arial"/>
                <w:sz w:val="22"/>
                <w:szCs w:val="22"/>
              </w:rPr>
              <w:t>-</w:t>
            </w:r>
          </w:p>
        </w:tc>
        <w:tc>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93" w:author="TA ČR" w:date="2021-11-18T10:37:00Z">
              <w:tcPr>
                <w:tcW w:w="1500"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6AA359A3" w14:textId="77777777" w:rsidR="005B749B" w:rsidRDefault="00122B4B">
            <w:pPr>
              <w:jc w:val="center"/>
              <w:rPr>
                <w:rFonts w:ascii="Arial" w:eastAsia="Arial" w:hAnsi="Arial" w:cs="Arial"/>
                <w:sz w:val="22"/>
                <w:szCs w:val="22"/>
              </w:rPr>
            </w:pPr>
            <w:r>
              <w:rPr>
                <w:rFonts w:ascii="Arial" w:eastAsia="Arial" w:hAnsi="Arial" w:cs="Arial"/>
                <w:sz w:val="22"/>
                <w:szCs w:val="22"/>
              </w:rPr>
              <w:t>synergie s unijními programy</w:t>
            </w:r>
          </w:p>
        </w:tc>
        <w:tc>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Change w:id="94" w:author="TA ČR" w:date="2021-11-18T10:37:00Z">
              <w:tcPr>
                <w:tcW w:w="1485"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tcPrChange>
          </w:tcPr>
          <w:p w14:paraId="17B2C245" w14:textId="77777777" w:rsidR="005B749B" w:rsidRDefault="00122B4B" w:rsidP="00F905D1">
            <w:pPr>
              <w:jc w:val="center"/>
              <w:rPr>
                <w:rFonts w:ascii="Arial" w:eastAsia="Arial" w:hAnsi="Arial" w:cs="Arial"/>
                <w:sz w:val="22"/>
                <w:szCs w:val="22"/>
              </w:rPr>
            </w:pPr>
            <w:r>
              <w:rPr>
                <w:rFonts w:ascii="Arial" w:eastAsia="Arial" w:hAnsi="Arial" w:cs="Arial"/>
                <w:sz w:val="22"/>
                <w:szCs w:val="22"/>
              </w:rPr>
              <w:t xml:space="preserve"> částečné regionální kofinancování</w:t>
            </w:r>
          </w:p>
        </w:tc>
      </w:tr>
    </w:tbl>
    <w:p w14:paraId="33005E1B" w14:textId="051F3D7B" w:rsidR="005B749B" w:rsidRPr="003B6363" w:rsidRDefault="00122B4B" w:rsidP="000B4FBB">
      <w:pPr>
        <w:spacing w:before="120" w:after="120" w:line="360" w:lineRule="auto"/>
        <w:ind w:left="-426"/>
        <w:jc w:val="both"/>
        <w:rPr>
          <w:rFonts w:ascii="Arial" w:eastAsia="Arial" w:hAnsi="Arial"/>
          <w:sz w:val="16"/>
          <w:rPrChange w:id="95" w:author="TA ČR" w:date="2021-11-18T10:37:00Z">
            <w:rPr>
              <w:rFonts w:ascii="Arial" w:eastAsia="Arial" w:hAnsi="Arial"/>
              <w:sz w:val="20"/>
            </w:rPr>
          </w:rPrChange>
        </w:rPr>
      </w:pPr>
      <w:r w:rsidRPr="003B6363">
        <w:rPr>
          <w:rFonts w:ascii="Arial" w:eastAsia="Arial" w:hAnsi="Arial"/>
          <w:sz w:val="16"/>
          <w:rPrChange w:id="96" w:author="TA ČR" w:date="2021-11-18T10:37:00Z">
            <w:rPr>
              <w:rFonts w:ascii="Arial" w:eastAsia="Arial" w:hAnsi="Arial"/>
              <w:sz w:val="22"/>
            </w:rPr>
          </w:rPrChange>
        </w:rPr>
        <w:t>*</w:t>
      </w:r>
      <w:del w:id="97" w:author="TA ČR" w:date="2021-11-18T10:37:00Z">
        <w:r>
          <w:rPr>
            <w:rFonts w:ascii="Arial" w:eastAsia="Arial" w:hAnsi="Arial" w:cs="Arial"/>
            <w:sz w:val="22"/>
            <w:szCs w:val="22"/>
          </w:rPr>
          <w:delText xml:space="preserve"> </w:delText>
        </w:r>
      </w:del>
      <w:r w:rsidRPr="003B6363">
        <w:rPr>
          <w:rFonts w:ascii="Arial" w:eastAsia="Arial" w:hAnsi="Arial"/>
          <w:sz w:val="16"/>
          <w:rPrChange w:id="98" w:author="TA ČR" w:date="2021-11-18T10:37:00Z">
            <w:rPr>
              <w:rFonts w:ascii="Arial" w:eastAsia="Arial" w:hAnsi="Arial"/>
              <w:sz w:val="20"/>
            </w:rPr>
          </w:rPrChange>
        </w:rPr>
        <w:t xml:space="preserve">Úprava finančních alokací jednotlivých dílčích cílů je možná. Přesuny prostředků </w:t>
      </w:r>
      <w:del w:id="99" w:author="TA ČR" w:date="2021-11-18T10:37:00Z">
        <w:r>
          <w:rPr>
            <w:rFonts w:ascii="Arial" w:eastAsia="Arial" w:hAnsi="Arial" w:cs="Arial"/>
            <w:sz w:val="20"/>
            <w:szCs w:val="20"/>
          </w:rPr>
          <w:delText>do</w:delText>
        </w:r>
      </w:del>
      <w:ins w:id="100" w:author="TA ČR" w:date="2021-11-18T10:37:00Z">
        <w:r w:rsidR="00CA2742" w:rsidRPr="003B6363">
          <w:rPr>
            <w:rFonts w:ascii="Arial" w:eastAsia="Arial" w:hAnsi="Arial" w:cs="Arial"/>
            <w:sz w:val="16"/>
            <w:szCs w:val="16"/>
          </w:rPr>
          <w:t>nad</w:t>
        </w:r>
      </w:ins>
      <w:r w:rsidRPr="003B6363">
        <w:rPr>
          <w:rFonts w:ascii="Arial" w:eastAsia="Arial" w:hAnsi="Arial"/>
          <w:sz w:val="16"/>
          <w:rPrChange w:id="101" w:author="TA ČR" w:date="2021-11-18T10:37:00Z">
            <w:rPr>
              <w:rFonts w:ascii="Arial" w:eastAsia="Arial" w:hAnsi="Arial"/>
              <w:sz w:val="20"/>
            </w:rPr>
          </w:rPrChange>
        </w:rPr>
        <w:t xml:space="preserve"> 20 %</w:t>
      </w:r>
      <w:del w:id="102" w:author="TA ČR" w:date="2021-11-18T10:37:00Z">
        <w:r>
          <w:rPr>
            <w:rFonts w:ascii="Arial" w:eastAsia="Arial" w:hAnsi="Arial" w:cs="Arial"/>
            <w:sz w:val="20"/>
            <w:szCs w:val="20"/>
          </w:rPr>
          <w:delText xml:space="preserve"> maximální částky ze SR</w:delText>
        </w:r>
      </w:del>
      <w:r w:rsidRPr="003B6363">
        <w:rPr>
          <w:rFonts w:ascii="Arial" w:eastAsia="Arial" w:hAnsi="Arial"/>
          <w:sz w:val="16"/>
          <w:rPrChange w:id="103" w:author="TA ČR" w:date="2021-11-18T10:37:00Z">
            <w:rPr>
              <w:rFonts w:ascii="Arial" w:eastAsia="Arial" w:hAnsi="Arial"/>
              <w:sz w:val="20"/>
            </w:rPr>
          </w:rPrChange>
        </w:rPr>
        <w:t xml:space="preserve"> daného dílčího cíle budou řízeny </w:t>
      </w:r>
      <w:del w:id="104" w:author="TA ČR" w:date="2021-11-18T10:37:00Z">
        <w:r>
          <w:rPr>
            <w:rFonts w:ascii="Arial" w:eastAsia="Arial" w:hAnsi="Arial" w:cs="Arial"/>
            <w:sz w:val="20"/>
            <w:szCs w:val="20"/>
          </w:rPr>
          <w:delText xml:space="preserve">poskytovatelem, přesuny finančních prostředků nad 20 % daného dílčího cíle budou podléhat projednání </w:delText>
        </w:r>
        <w:r w:rsidR="008D160B">
          <w:rPr>
            <w:rFonts w:ascii="Arial" w:eastAsia="Arial" w:hAnsi="Arial" w:cs="Arial"/>
            <w:sz w:val="20"/>
            <w:szCs w:val="20"/>
          </w:rPr>
          <w:delText>Programovým</w:delText>
        </w:r>
        <w:r>
          <w:rPr>
            <w:rFonts w:ascii="Arial" w:eastAsia="Arial" w:hAnsi="Arial" w:cs="Arial"/>
            <w:sz w:val="20"/>
            <w:szCs w:val="20"/>
          </w:rPr>
          <w:delText xml:space="preserve"> výborem</w:delText>
        </w:r>
      </w:del>
      <w:ins w:id="105" w:author="TA ČR" w:date="2021-11-18T10:37:00Z">
        <w:r w:rsidR="004F2B6D" w:rsidRPr="003B6363">
          <w:rPr>
            <w:rFonts w:ascii="Arial" w:eastAsia="Arial" w:hAnsi="Arial" w:cs="Arial"/>
            <w:sz w:val="16"/>
            <w:szCs w:val="16"/>
          </w:rPr>
          <w:t>dle zákona č. 130/2002 Sb., §</w:t>
        </w:r>
        <w:r w:rsidR="00354129" w:rsidRPr="003B6363">
          <w:rPr>
            <w:rFonts w:ascii="Arial" w:eastAsia="Arial" w:hAnsi="Arial" w:cs="Arial"/>
            <w:sz w:val="16"/>
            <w:szCs w:val="16"/>
          </w:rPr>
          <w:t xml:space="preserve"> </w:t>
        </w:r>
        <w:r w:rsidR="004F2B6D" w:rsidRPr="003B6363">
          <w:rPr>
            <w:rFonts w:ascii="Arial" w:eastAsia="Arial" w:hAnsi="Arial" w:cs="Arial"/>
            <w:sz w:val="16"/>
            <w:szCs w:val="16"/>
          </w:rPr>
          <w:t>5, odst. 3, písm.</w:t>
        </w:r>
      </w:ins>
      <w:r w:rsidR="004F2B6D" w:rsidRPr="003B6363">
        <w:rPr>
          <w:rFonts w:ascii="Arial" w:eastAsia="Arial" w:hAnsi="Arial"/>
          <w:sz w:val="16"/>
          <w:rPrChange w:id="106" w:author="TA ČR" w:date="2021-11-18T10:37:00Z">
            <w:rPr>
              <w:rFonts w:ascii="Arial" w:eastAsia="Arial" w:hAnsi="Arial"/>
              <w:sz w:val="20"/>
            </w:rPr>
          </w:rPrChange>
        </w:rPr>
        <w:t xml:space="preserve"> a</w:t>
      </w:r>
      <w:del w:id="107" w:author="TA ČR" w:date="2021-11-18T10:37:00Z">
        <w:r w:rsidR="008D160B">
          <w:rPr>
            <w:rFonts w:ascii="Arial" w:eastAsia="Arial" w:hAnsi="Arial" w:cs="Arial"/>
            <w:sz w:val="20"/>
            <w:szCs w:val="20"/>
          </w:rPr>
          <w:delText xml:space="preserve"> stanovisku R</w:delText>
        </w:r>
        <w:r w:rsidR="0059274D">
          <w:rPr>
            <w:rFonts w:ascii="Arial" w:eastAsia="Arial" w:hAnsi="Arial" w:cs="Arial"/>
            <w:sz w:val="20"/>
            <w:szCs w:val="20"/>
          </w:rPr>
          <w:delText>ady</w:delText>
        </w:r>
        <w:r>
          <w:rPr>
            <w:rFonts w:ascii="Arial" w:eastAsia="Arial" w:hAnsi="Arial" w:cs="Arial"/>
            <w:sz w:val="20"/>
            <w:szCs w:val="20"/>
          </w:rPr>
          <w:delText>.</w:delText>
        </w:r>
      </w:del>
      <w:ins w:id="108" w:author="TA ČR" w:date="2021-11-18T10:37:00Z">
        <w:r w:rsidR="004F2B6D" w:rsidRPr="003B6363">
          <w:rPr>
            <w:rFonts w:ascii="Arial" w:eastAsia="Arial" w:hAnsi="Arial" w:cs="Arial"/>
            <w:sz w:val="16"/>
            <w:szCs w:val="16"/>
          </w:rPr>
          <w:t>)</w:t>
        </w:r>
        <w:r w:rsidR="00480CE2" w:rsidRPr="003B6363">
          <w:rPr>
            <w:rFonts w:ascii="Arial" w:eastAsia="Arial" w:hAnsi="Arial" w:cs="Arial"/>
            <w:sz w:val="16"/>
            <w:szCs w:val="16"/>
          </w:rPr>
          <w:t>.</w:t>
        </w:r>
      </w:ins>
    </w:p>
    <w:p w14:paraId="5B0010C2" w14:textId="77777777" w:rsidR="002A00B2" w:rsidRDefault="002A00B2">
      <w:pPr>
        <w:rPr>
          <w:rFonts w:ascii="Arial" w:eastAsia="Arial" w:hAnsi="Arial" w:cs="Arial"/>
          <w:b/>
          <w:color w:val="000000"/>
          <w:sz w:val="30"/>
          <w:szCs w:val="30"/>
        </w:rPr>
      </w:pPr>
      <w:r>
        <w:rPr>
          <w:rFonts w:ascii="Arial" w:eastAsia="Arial" w:hAnsi="Arial" w:cs="Arial"/>
          <w:b/>
          <w:color w:val="000000"/>
          <w:sz w:val="30"/>
          <w:szCs w:val="30"/>
        </w:rPr>
        <w:br w:type="page"/>
      </w:r>
    </w:p>
    <w:p w14:paraId="631C6650" w14:textId="22561212"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10. Výdaje na program</w:t>
      </w:r>
    </w:p>
    <w:p w14:paraId="538E0040" w14:textId="6FE24181" w:rsidR="005B749B" w:rsidRDefault="00122B4B">
      <w:pPr>
        <w:spacing w:after="120" w:line="360" w:lineRule="auto"/>
        <w:ind w:firstLine="426"/>
        <w:jc w:val="both"/>
        <w:rPr>
          <w:rFonts w:ascii="Arial" w:eastAsia="Arial" w:hAnsi="Arial" w:cs="Arial"/>
          <w:sz w:val="22"/>
          <w:szCs w:val="22"/>
        </w:rPr>
      </w:pPr>
      <w:bookmarkStart w:id="109" w:name="_lnxbz9" w:colFirst="0" w:colLast="0"/>
      <w:bookmarkEnd w:id="109"/>
      <w:r>
        <w:rPr>
          <w:rFonts w:ascii="Arial" w:eastAsia="Arial" w:hAnsi="Arial" w:cs="Arial"/>
          <w:sz w:val="22"/>
          <w:szCs w:val="22"/>
        </w:rPr>
        <w:t xml:space="preserve">Výdaje na program SIGMA činí </w:t>
      </w:r>
      <w:del w:id="110" w:author="TA ČR" w:date="2021-11-18T10:37:00Z">
        <w:r>
          <w:rPr>
            <w:rFonts w:ascii="Arial" w:eastAsia="Arial" w:hAnsi="Arial" w:cs="Arial"/>
            <w:sz w:val="22"/>
            <w:szCs w:val="22"/>
          </w:rPr>
          <w:delText>14 725</w:delText>
        </w:r>
      </w:del>
      <w:ins w:id="111" w:author="TA ČR" w:date="2021-11-18T10:37:00Z">
        <w:r w:rsidR="008B790D">
          <w:rPr>
            <w:rFonts w:ascii="Arial" w:eastAsia="Arial" w:hAnsi="Arial" w:cs="Arial"/>
            <w:sz w:val="22"/>
            <w:szCs w:val="22"/>
          </w:rPr>
          <w:t>8 925</w:t>
        </w:r>
      </w:ins>
      <w:r>
        <w:rPr>
          <w:rFonts w:ascii="Arial" w:eastAsia="Arial" w:hAnsi="Arial" w:cs="Arial"/>
          <w:sz w:val="22"/>
          <w:szCs w:val="22"/>
        </w:rPr>
        <w:t xml:space="preserve"> mil. Kč. Ze státního rozpočtu (SR) se jedná o</w:t>
      </w:r>
      <w:r w:rsidR="008D160B">
        <w:rPr>
          <w:rFonts w:ascii="Arial" w:eastAsia="Arial" w:hAnsi="Arial" w:cs="Arial"/>
          <w:sz w:val="22"/>
          <w:szCs w:val="22"/>
        </w:rPr>
        <w:t> </w:t>
      </w:r>
      <w:r>
        <w:rPr>
          <w:rFonts w:ascii="Arial" w:eastAsia="Arial" w:hAnsi="Arial" w:cs="Arial"/>
          <w:sz w:val="22"/>
          <w:szCs w:val="22"/>
        </w:rPr>
        <w:t xml:space="preserve">částku </w:t>
      </w:r>
      <w:del w:id="112" w:author="TA ČR" w:date="2021-11-18T10:37:00Z">
        <w:r>
          <w:rPr>
            <w:rFonts w:ascii="Arial" w:eastAsia="Arial" w:hAnsi="Arial" w:cs="Arial"/>
            <w:sz w:val="22"/>
            <w:szCs w:val="22"/>
          </w:rPr>
          <w:delText>11 780</w:delText>
        </w:r>
      </w:del>
      <w:ins w:id="113" w:author="TA ČR" w:date="2021-11-18T10:37:00Z">
        <w:r w:rsidR="008B790D">
          <w:rPr>
            <w:rFonts w:ascii="Arial" w:eastAsia="Arial" w:hAnsi="Arial" w:cs="Arial"/>
            <w:sz w:val="22"/>
            <w:szCs w:val="22"/>
          </w:rPr>
          <w:t>7 140</w:t>
        </w:r>
      </w:ins>
      <w:r>
        <w:rPr>
          <w:rFonts w:ascii="Arial" w:eastAsia="Arial" w:hAnsi="Arial" w:cs="Arial"/>
          <w:sz w:val="22"/>
          <w:szCs w:val="22"/>
        </w:rPr>
        <w:t xml:space="preserve"> mil. Kč. Výše výdajů z ostatních zdrojů (vč. ostatních veřejných zdrojů) je</w:t>
      </w:r>
      <w:r w:rsidR="008D160B">
        <w:rPr>
          <w:rFonts w:ascii="Arial" w:eastAsia="Arial" w:hAnsi="Arial" w:cs="Arial"/>
          <w:sz w:val="22"/>
          <w:szCs w:val="22"/>
        </w:rPr>
        <w:t> </w:t>
      </w:r>
      <w:del w:id="114" w:author="TA ČR" w:date="2021-11-18T10:37:00Z">
        <w:r>
          <w:rPr>
            <w:rFonts w:ascii="Arial" w:eastAsia="Arial" w:hAnsi="Arial" w:cs="Arial"/>
            <w:sz w:val="22"/>
            <w:szCs w:val="22"/>
          </w:rPr>
          <w:delText>2</w:delText>
        </w:r>
        <w:r w:rsidR="008D160B">
          <w:rPr>
            <w:rFonts w:ascii="Arial" w:eastAsia="Arial" w:hAnsi="Arial" w:cs="Arial"/>
            <w:sz w:val="22"/>
            <w:szCs w:val="22"/>
          </w:rPr>
          <w:delText> </w:delText>
        </w:r>
        <w:r>
          <w:rPr>
            <w:rFonts w:ascii="Arial" w:eastAsia="Arial" w:hAnsi="Arial" w:cs="Arial"/>
            <w:sz w:val="22"/>
            <w:szCs w:val="22"/>
          </w:rPr>
          <w:delText>945</w:delText>
        </w:r>
      </w:del>
      <w:ins w:id="115" w:author="TA ČR" w:date="2021-11-18T10:37:00Z">
        <w:r w:rsidR="008B790D">
          <w:rPr>
            <w:rFonts w:ascii="Arial" w:eastAsia="Arial" w:hAnsi="Arial" w:cs="Arial"/>
            <w:sz w:val="22"/>
            <w:szCs w:val="22"/>
          </w:rPr>
          <w:t>1 785</w:t>
        </w:r>
      </w:ins>
      <w:r w:rsidR="008D160B">
        <w:rPr>
          <w:rFonts w:ascii="Arial" w:eastAsia="Arial" w:hAnsi="Arial" w:cs="Arial"/>
          <w:sz w:val="22"/>
          <w:szCs w:val="22"/>
        </w:rPr>
        <w:t> </w:t>
      </w:r>
      <w:r>
        <w:rPr>
          <w:rFonts w:ascii="Arial" w:eastAsia="Arial" w:hAnsi="Arial" w:cs="Arial"/>
          <w:sz w:val="22"/>
          <w:szCs w:val="22"/>
        </w:rPr>
        <w:t>mil. Kč.</w:t>
      </w:r>
    </w:p>
    <w:p w14:paraId="37F9CB56" w14:textId="3D39D307" w:rsidR="005B749B" w:rsidRDefault="00122B4B">
      <w:pPr>
        <w:spacing w:before="240" w:line="360" w:lineRule="auto"/>
        <w:ind w:left="-851"/>
        <w:jc w:val="both"/>
        <w:rPr>
          <w:rFonts w:ascii="Arial" w:eastAsia="Arial" w:hAnsi="Arial" w:cs="Arial"/>
          <w:b/>
          <w:sz w:val="22"/>
          <w:szCs w:val="22"/>
        </w:rPr>
      </w:pPr>
      <w:bookmarkStart w:id="116" w:name="_35nkun2" w:colFirst="0" w:colLast="0"/>
      <w:bookmarkEnd w:id="116"/>
      <w:r>
        <w:rPr>
          <w:rFonts w:ascii="Arial" w:eastAsia="Arial" w:hAnsi="Arial" w:cs="Arial"/>
          <w:b/>
          <w:sz w:val="22"/>
          <w:szCs w:val="22"/>
        </w:rPr>
        <w:t>Tabulka 2: Výdaje na program SIGMA (v mil. Kč)</w:t>
      </w:r>
    </w:p>
    <w:tbl>
      <w:tblPr>
        <w:tblStyle w:val="a0"/>
        <w:tblW w:w="10631" w:type="dxa"/>
        <w:jc w:val="center"/>
        <w:tblInd w:w="0" w:type="dxa"/>
        <w:tblBorders>
          <w:top w:val="nil"/>
          <w:left w:val="nil"/>
          <w:bottom w:val="nil"/>
          <w:right w:val="nil"/>
          <w:insideH w:val="nil"/>
          <w:insideV w:val="nil"/>
        </w:tblBorders>
        <w:tblLayout w:type="fixed"/>
        <w:tblLook w:val="0600" w:firstRow="0" w:lastRow="0" w:firstColumn="0" w:lastColumn="0" w:noHBand="1" w:noVBand="1"/>
        <w:tblPrChange w:id="117" w:author="TA ČR" w:date="2021-11-18T10:37:00Z">
          <w:tblPr>
            <w:tblW w:w="10631" w:type="dxa"/>
            <w:jc w:val="center"/>
            <w:tblBorders>
              <w:top w:val="nil"/>
              <w:left w:val="nil"/>
              <w:bottom w:val="nil"/>
              <w:right w:val="nil"/>
              <w:insideH w:val="nil"/>
              <w:insideV w:val="nil"/>
            </w:tblBorders>
            <w:tblLayout w:type="fixed"/>
            <w:tblCellMar>
              <w:left w:w="115" w:type="dxa"/>
              <w:right w:w="115" w:type="dxa"/>
            </w:tblCellMar>
            <w:tblLook w:val="0600" w:firstRow="0" w:lastRow="0" w:firstColumn="0" w:lastColumn="0" w:noHBand="1" w:noVBand="1"/>
          </w:tblPr>
        </w:tblPrChange>
      </w:tblPr>
      <w:tblGrid>
        <w:gridCol w:w="2206"/>
        <w:gridCol w:w="855"/>
        <w:gridCol w:w="855"/>
        <w:gridCol w:w="855"/>
        <w:gridCol w:w="855"/>
        <w:gridCol w:w="1029"/>
        <w:gridCol w:w="850"/>
        <w:gridCol w:w="851"/>
        <w:gridCol w:w="2275"/>
        <w:tblGridChange w:id="118">
          <w:tblGrid>
            <w:gridCol w:w="2206"/>
            <w:gridCol w:w="855"/>
            <w:gridCol w:w="855"/>
            <w:gridCol w:w="855"/>
            <w:gridCol w:w="855"/>
            <w:gridCol w:w="855"/>
            <w:gridCol w:w="174"/>
            <w:gridCol w:w="681"/>
            <w:gridCol w:w="169"/>
            <w:gridCol w:w="686"/>
            <w:gridCol w:w="165"/>
            <w:gridCol w:w="2275"/>
          </w:tblGrid>
        </w:tblGridChange>
      </w:tblGrid>
      <w:tr w:rsidR="005B749B" w14:paraId="6E57E944" w14:textId="77777777" w:rsidTr="00B4340E">
        <w:trPr>
          <w:trHeight w:val="525"/>
          <w:jc w:val="center"/>
          <w:trPrChange w:id="119" w:author="TA ČR" w:date="2021-11-18T10:37:00Z">
            <w:trPr>
              <w:trHeight w:val="525"/>
              <w:jc w:val="center"/>
            </w:trPr>
          </w:trPrChange>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0" w:author="TA ČR" w:date="2021-11-18T10:37:00Z">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61A1E7B6" w14:textId="77777777" w:rsidR="005B749B" w:rsidRDefault="00122B4B">
            <w:pPr>
              <w:ind w:left="170"/>
              <w:rPr>
                <w:rFonts w:ascii="Arial" w:eastAsia="Arial" w:hAnsi="Arial" w:cs="Arial"/>
                <w:b/>
                <w:sz w:val="22"/>
                <w:szCs w:val="22"/>
              </w:rPr>
            </w:pPr>
            <w:r>
              <w:rPr>
                <w:rFonts w:ascii="Arial" w:eastAsia="Arial" w:hAnsi="Arial" w:cs="Arial"/>
                <w:b/>
                <w:sz w:val="22"/>
                <w:szCs w:val="22"/>
              </w:rPr>
              <w:t>Rok</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1" w:author="TA ČR" w:date="2021-11-18T10:37:00Z">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1B430B2F" w14:textId="77777777" w:rsidR="005B749B" w:rsidRDefault="00122B4B">
            <w:pPr>
              <w:jc w:val="center"/>
              <w:rPr>
                <w:rFonts w:ascii="Arial" w:eastAsia="Arial" w:hAnsi="Arial" w:cs="Arial"/>
                <w:b/>
                <w:sz w:val="22"/>
                <w:szCs w:val="22"/>
              </w:rPr>
            </w:pPr>
            <w:r>
              <w:rPr>
                <w:rFonts w:ascii="Arial" w:eastAsia="Arial" w:hAnsi="Arial" w:cs="Arial"/>
                <w:b/>
                <w:sz w:val="22"/>
                <w:szCs w:val="22"/>
              </w:rPr>
              <w:t>2023</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2" w:author="TA ČR" w:date="2021-11-18T10:37:00Z">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7610CA49" w14:textId="77777777" w:rsidR="005B749B" w:rsidRDefault="00122B4B">
            <w:pPr>
              <w:jc w:val="center"/>
              <w:rPr>
                <w:rFonts w:ascii="Arial" w:eastAsia="Arial" w:hAnsi="Arial" w:cs="Arial"/>
                <w:b/>
                <w:sz w:val="22"/>
                <w:szCs w:val="22"/>
              </w:rPr>
            </w:pPr>
            <w:r>
              <w:rPr>
                <w:rFonts w:ascii="Arial" w:eastAsia="Arial" w:hAnsi="Arial" w:cs="Arial"/>
                <w:b/>
                <w:sz w:val="22"/>
                <w:szCs w:val="22"/>
              </w:rPr>
              <w:t>2024</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3" w:author="TA ČR" w:date="2021-11-18T10:37:00Z">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7D2D45E8" w14:textId="77777777" w:rsidR="005B749B" w:rsidRDefault="00122B4B">
            <w:pPr>
              <w:jc w:val="center"/>
              <w:rPr>
                <w:rFonts w:ascii="Arial" w:eastAsia="Arial" w:hAnsi="Arial" w:cs="Arial"/>
                <w:b/>
                <w:sz w:val="22"/>
                <w:szCs w:val="22"/>
              </w:rPr>
            </w:pPr>
            <w:r>
              <w:rPr>
                <w:rFonts w:ascii="Arial" w:eastAsia="Arial" w:hAnsi="Arial" w:cs="Arial"/>
                <w:b/>
                <w:sz w:val="22"/>
                <w:szCs w:val="22"/>
              </w:rPr>
              <w:t>2025</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4" w:author="TA ČR" w:date="2021-11-18T10:37:00Z">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4CDFCAFE" w14:textId="77777777" w:rsidR="005B749B" w:rsidRDefault="00122B4B">
            <w:pPr>
              <w:jc w:val="center"/>
              <w:rPr>
                <w:rFonts w:ascii="Arial" w:eastAsia="Arial" w:hAnsi="Arial" w:cs="Arial"/>
                <w:b/>
                <w:sz w:val="22"/>
                <w:szCs w:val="22"/>
              </w:rPr>
            </w:pPr>
            <w:r>
              <w:rPr>
                <w:rFonts w:ascii="Arial" w:eastAsia="Arial" w:hAnsi="Arial" w:cs="Arial"/>
                <w:b/>
                <w:sz w:val="22"/>
                <w:szCs w:val="22"/>
              </w:rPr>
              <w:t>2026</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5" w:author="TA ČR" w:date="2021-11-18T10:37:00Z">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407B59E6" w14:textId="77777777" w:rsidR="005B749B" w:rsidRDefault="00122B4B">
            <w:pPr>
              <w:jc w:val="center"/>
              <w:rPr>
                <w:rFonts w:ascii="Arial" w:eastAsia="Arial" w:hAnsi="Arial" w:cs="Arial"/>
                <w:b/>
                <w:sz w:val="22"/>
                <w:szCs w:val="22"/>
              </w:rPr>
            </w:pPr>
            <w:r>
              <w:rPr>
                <w:rFonts w:ascii="Arial" w:eastAsia="Arial" w:hAnsi="Arial" w:cs="Arial"/>
                <w:b/>
                <w:sz w:val="22"/>
                <w:szCs w:val="22"/>
              </w:rPr>
              <w:t>2027</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6" w:author="TA ČR" w:date="2021-11-18T10:37:00Z">
              <w:tcPr>
                <w:tcW w:w="855" w:type="dxa"/>
                <w:gridSpan w:val="2"/>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5734AE69" w14:textId="77777777" w:rsidR="005B749B" w:rsidRDefault="00122B4B">
            <w:pPr>
              <w:jc w:val="center"/>
              <w:rPr>
                <w:rFonts w:ascii="Arial" w:eastAsia="Arial" w:hAnsi="Arial" w:cs="Arial"/>
                <w:b/>
                <w:sz w:val="22"/>
                <w:szCs w:val="22"/>
              </w:rPr>
            </w:pPr>
            <w:r>
              <w:rPr>
                <w:rFonts w:ascii="Arial" w:eastAsia="Arial" w:hAnsi="Arial" w:cs="Arial"/>
                <w:b/>
                <w:sz w:val="22"/>
                <w:szCs w:val="22"/>
              </w:rPr>
              <w:t>2028</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7" w:author="TA ČR" w:date="2021-11-18T10:37:00Z">
              <w:tcPr>
                <w:tcW w:w="855" w:type="dxa"/>
                <w:gridSpan w:val="2"/>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1B13D487" w14:textId="77777777" w:rsidR="005B749B" w:rsidRDefault="00122B4B">
            <w:pPr>
              <w:jc w:val="center"/>
              <w:rPr>
                <w:rFonts w:ascii="Arial" w:eastAsia="Arial" w:hAnsi="Arial" w:cs="Arial"/>
                <w:b/>
                <w:sz w:val="22"/>
                <w:szCs w:val="22"/>
              </w:rPr>
            </w:pPr>
            <w:r>
              <w:rPr>
                <w:rFonts w:ascii="Arial" w:eastAsia="Arial" w:hAnsi="Arial" w:cs="Arial"/>
                <w:b/>
                <w:sz w:val="22"/>
                <w:szCs w:val="22"/>
              </w:rPr>
              <w:t>2029</w:t>
            </w:r>
          </w:p>
        </w:tc>
        <w:tc>
          <w:tcPr>
            <w:tcW w:w="227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Change w:id="128" w:author="TA ČR" w:date="2021-11-18T10:37:00Z">
              <w:tcPr>
                <w:tcW w:w="2440" w:type="dxa"/>
                <w:gridSpan w:val="2"/>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tcPrChange>
          </w:tcPr>
          <w:p w14:paraId="62CD0579" w14:textId="2FC3DA55" w:rsidR="005B749B" w:rsidRDefault="00122B4B">
            <w:pPr>
              <w:jc w:val="center"/>
              <w:rPr>
                <w:rFonts w:ascii="Arial" w:eastAsia="Arial" w:hAnsi="Arial" w:cs="Arial"/>
                <w:sz w:val="22"/>
                <w:szCs w:val="22"/>
              </w:rPr>
            </w:pPr>
            <w:r>
              <w:rPr>
                <w:rFonts w:ascii="Arial" w:eastAsia="Arial" w:hAnsi="Arial" w:cs="Arial"/>
                <w:b/>
                <w:sz w:val="22"/>
                <w:szCs w:val="22"/>
              </w:rPr>
              <w:t>Celkem</w:t>
            </w:r>
          </w:p>
        </w:tc>
      </w:tr>
      <w:tr w:rsidR="00CE4F87" w14:paraId="35B092AF" w14:textId="77777777" w:rsidTr="00B4340E">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9CCEA3" w14:textId="77777777" w:rsidR="005B749B" w:rsidRDefault="00122B4B">
            <w:pPr>
              <w:ind w:left="170"/>
              <w:rPr>
                <w:rFonts w:ascii="Arial" w:eastAsia="Arial" w:hAnsi="Arial" w:cs="Arial"/>
                <w:b/>
                <w:sz w:val="22"/>
                <w:szCs w:val="22"/>
              </w:rPr>
            </w:pPr>
            <w:r>
              <w:rPr>
                <w:rFonts w:ascii="Arial" w:eastAsia="Arial" w:hAnsi="Arial" w:cs="Arial"/>
                <w:b/>
                <w:sz w:val="22"/>
                <w:szCs w:val="22"/>
              </w:rPr>
              <w:t>Částka ze SR</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B023A6" w14:textId="55F7D3CB" w:rsidR="005B749B" w:rsidRDefault="00122B4B">
            <w:pPr>
              <w:ind w:right="113"/>
              <w:jc w:val="right"/>
              <w:rPr>
                <w:rFonts w:ascii="Arial" w:eastAsia="Arial" w:hAnsi="Arial" w:cs="Arial"/>
                <w:sz w:val="22"/>
                <w:szCs w:val="22"/>
              </w:rPr>
            </w:pPr>
            <w:r>
              <w:rPr>
                <w:rFonts w:ascii="Arial" w:eastAsia="Arial" w:hAnsi="Arial" w:cs="Arial"/>
                <w:sz w:val="22"/>
                <w:szCs w:val="22"/>
              </w:rPr>
              <w:t xml:space="preserve"> </w:t>
            </w:r>
            <w:del w:id="129" w:author="TA ČR" w:date="2021-11-18T10:37:00Z">
              <w:r>
                <w:rPr>
                  <w:rFonts w:ascii="Arial" w:eastAsia="Arial" w:hAnsi="Arial" w:cs="Arial"/>
                  <w:sz w:val="22"/>
                  <w:szCs w:val="22"/>
                </w:rPr>
                <w:delText>380</w:delText>
              </w:r>
            </w:del>
            <w:ins w:id="130" w:author="TA ČR" w:date="2021-11-18T10:37:00Z">
              <w:r w:rsidR="008B790D">
                <w:rPr>
                  <w:rFonts w:ascii="Arial" w:eastAsia="Arial" w:hAnsi="Arial" w:cs="Arial"/>
                  <w:sz w:val="22"/>
                  <w:szCs w:val="22"/>
                </w:rPr>
                <w:t>240</w:t>
              </w:r>
            </w:ins>
            <w:r>
              <w:t xml:space="preserve">     </w:t>
            </w:r>
            <w:r>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546860" w14:textId="1F84FC2C" w:rsidR="005B749B" w:rsidRDefault="00122B4B">
            <w:pPr>
              <w:ind w:right="113"/>
              <w:jc w:val="right"/>
              <w:rPr>
                <w:rFonts w:ascii="Arial" w:eastAsia="Arial" w:hAnsi="Arial" w:cs="Arial"/>
                <w:sz w:val="22"/>
                <w:szCs w:val="22"/>
              </w:rPr>
            </w:pPr>
            <w:del w:id="131" w:author="TA ČR" w:date="2021-11-18T10:37:00Z">
              <w:r>
                <w:rPr>
                  <w:rFonts w:ascii="Arial" w:eastAsia="Arial" w:hAnsi="Arial" w:cs="Arial"/>
                  <w:sz w:val="22"/>
                  <w:szCs w:val="22"/>
                </w:rPr>
                <w:delText>1 040</w:delText>
              </w:r>
            </w:del>
            <w:ins w:id="132" w:author="TA ČR" w:date="2021-11-18T10:37:00Z">
              <w:r w:rsidR="004F2B6D">
                <w:rPr>
                  <w:rFonts w:ascii="Arial" w:eastAsia="Arial" w:hAnsi="Arial" w:cs="Arial"/>
                  <w:sz w:val="22"/>
                  <w:szCs w:val="22"/>
                </w:rPr>
                <w:t>900</w:t>
              </w:r>
            </w:ins>
            <w:r>
              <w:t xml:space="preserve">     </w:t>
            </w:r>
            <w:r>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C35193E" w14:textId="4BCAED44" w:rsidR="005B749B" w:rsidRDefault="00122B4B">
            <w:pPr>
              <w:ind w:right="113"/>
              <w:jc w:val="right"/>
              <w:rPr>
                <w:rFonts w:ascii="Arial" w:eastAsia="Arial" w:hAnsi="Arial" w:cs="Arial"/>
                <w:sz w:val="22"/>
                <w:szCs w:val="22"/>
              </w:rPr>
            </w:pPr>
            <w:del w:id="133" w:author="TA ČR" w:date="2021-11-18T10:37:00Z">
              <w:r>
                <w:rPr>
                  <w:rFonts w:ascii="Arial" w:eastAsia="Arial" w:hAnsi="Arial" w:cs="Arial"/>
                  <w:sz w:val="22"/>
                  <w:szCs w:val="22"/>
                </w:rPr>
                <w:delText>1 515</w:delText>
              </w:r>
            </w:del>
            <w:ins w:id="134" w:author="TA ČR" w:date="2021-11-18T10:37:00Z">
              <w:r w:rsidR="004F2B6D">
                <w:rPr>
                  <w:rFonts w:ascii="Arial" w:eastAsia="Arial" w:hAnsi="Arial" w:cs="Arial"/>
                  <w:sz w:val="22"/>
                  <w:szCs w:val="22"/>
                </w:rPr>
                <w:t>1200</w:t>
              </w:r>
            </w:ins>
            <w:r>
              <w:t xml:space="preserve">     </w:t>
            </w:r>
            <w:r>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164EB7" w14:textId="42FD15E8" w:rsidR="005B749B" w:rsidRPr="004F2B6D" w:rsidRDefault="00122B4B">
            <w:pPr>
              <w:ind w:right="113"/>
              <w:jc w:val="right"/>
              <w:rPr>
                <w:rFonts w:ascii="Arial" w:eastAsia="Arial" w:hAnsi="Arial" w:cs="Arial"/>
                <w:sz w:val="22"/>
                <w:szCs w:val="22"/>
              </w:rPr>
            </w:pPr>
            <w:del w:id="135" w:author="TA ČR" w:date="2021-11-18T10:37:00Z">
              <w:r>
                <w:rPr>
                  <w:rFonts w:ascii="Arial" w:eastAsia="Arial" w:hAnsi="Arial" w:cs="Arial"/>
                  <w:sz w:val="22"/>
                  <w:szCs w:val="22"/>
                </w:rPr>
                <w:delText>2 015</w:delText>
              </w:r>
            </w:del>
            <w:ins w:id="136" w:author="TA ČR" w:date="2021-11-18T10:37:00Z">
              <w:r w:rsidR="008B790D">
                <w:rPr>
                  <w:rFonts w:ascii="Arial" w:hAnsi="Arial" w:cs="Arial"/>
                  <w:sz w:val="22"/>
                  <w:szCs w:val="22"/>
                </w:rPr>
                <w:t>1 200</w:t>
              </w:r>
            </w:ins>
            <w:r w:rsidRPr="004F2B6D">
              <w:rPr>
                <w:rFonts w:ascii="Arial" w:hAnsi="Arial"/>
                <w:sz w:val="22"/>
                <w:rPrChange w:id="137" w:author="TA ČR" w:date="2021-11-18T10:37:00Z">
                  <w:rPr/>
                </w:rPrChange>
              </w:rPr>
              <w:t xml:space="preserve">     </w:t>
            </w:r>
            <w:r w:rsidRPr="004F2B6D">
              <w:rPr>
                <w:rFonts w:ascii="Arial" w:eastAsia="Arial" w:hAnsi="Arial" w:cs="Arial"/>
                <w:sz w:val="22"/>
                <w:szCs w:val="22"/>
              </w:rPr>
              <w:t xml:space="preserve">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D6B198" w14:textId="023E34B6" w:rsidR="005B749B" w:rsidRDefault="00122B4B">
            <w:pPr>
              <w:ind w:right="113"/>
              <w:jc w:val="right"/>
              <w:rPr>
                <w:rFonts w:ascii="Arial" w:eastAsia="Arial" w:hAnsi="Arial" w:cs="Arial"/>
                <w:sz w:val="22"/>
                <w:szCs w:val="22"/>
              </w:rPr>
            </w:pPr>
            <w:del w:id="138" w:author="TA ČR" w:date="2021-11-18T10:37:00Z">
              <w:r>
                <w:rPr>
                  <w:rFonts w:ascii="Arial" w:eastAsia="Arial" w:hAnsi="Arial" w:cs="Arial"/>
                  <w:sz w:val="22"/>
                  <w:szCs w:val="22"/>
                </w:rPr>
                <w:delText>2 250</w:delText>
              </w:r>
            </w:del>
            <w:ins w:id="139" w:author="TA ČR" w:date="2021-11-18T10:37:00Z">
              <w:r w:rsidR="008B790D">
                <w:rPr>
                  <w:rFonts w:ascii="Arial" w:hAnsi="Arial" w:cs="Arial"/>
                  <w:sz w:val="22"/>
                  <w:szCs w:val="22"/>
                </w:rPr>
                <w:t>1 200</w:t>
              </w:r>
            </w:ins>
            <w:r>
              <w:t xml:space="preserve">     </w:t>
            </w:r>
            <w:r>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6822D0" w14:textId="2778CBE9" w:rsidR="005B749B" w:rsidRDefault="00122B4B">
            <w:pPr>
              <w:ind w:right="113"/>
              <w:jc w:val="right"/>
              <w:rPr>
                <w:rFonts w:ascii="Arial" w:eastAsia="Arial" w:hAnsi="Arial" w:cs="Arial"/>
                <w:sz w:val="22"/>
                <w:szCs w:val="22"/>
              </w:rPr>
            </w:pPr>
            <w:del w:id="140" w:author="TA ČR" w:date="2021-11-18T10:37:00Z">
              <w:r>
                <w:rPr>
                  <w:rFonts w:ascii="Arial" w:eastAsia="Arial" w:hAnsi="Arial" w:cs="Arial"/>
                  <w:sz w:val="22"/>
                  <w:szCs w:val="22"/>
                </w:rPr>
                <w:delText>2 250</w:delText>
              </w:r>
            </w:del>
            <w:ins w:id="141" w:author="TA ČR" w:date="2021-11-18T10:37:00Z">
              <w:r w:rsidR="008B790D">
                <w:rPr>
                  <w:rFonts w:ascii="Arial" w:hAnsi="Arial" w:cs="Arial"/>
                  <w:sz w:val="22"/>
                  <w:szCs w:val="22"/>
                </w:rPr>
                <w:t>1 200</w:t>
              </w:r>
            </w:ins>
            <w:r>
              <w:t xml:space="preserve">     </w:t>
            </w:r>
            <w:r>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0C2C26" w14:textId="6033806A" w:rsidR="005B749B" w:rsidRDefault="00122B4B">
            <w:pPr>
              <w:ind w:right="113"/>
              <w:jc w:val="right"/>
              <w:rPr>
                <w:rFonts w:ascii="Arial" w:eastAsia="Arial" w:hAnsi="Arial" w:cs="Arial"/>
                <w:sz w:val="22"/>
                <w:szCs w:val="22"/>
              </w:rPr>
            </w:pPr>
            <w:del w:id="142" w:author="TA ČR" w:date="2021-11-18T10:37:00Z">
              <w:r>
                <w:rPr>
                  <w:rFonts w:ascii="Arial" w:eastAsia="Arial" w:hAnsi="Arial" w:cs="Arial"/>
                  <w:sz w:val="22"/>
                  <w:szCs w:val="22"/>
                </w:rPr>
                <w:delText>2 330</w:delText>
              </w:r>
            </w:del>
            <w:ins w:id="143" w:author="TA ČR" w:date="2021-11-18T10:37:00Z">
              <w:r w:rsidR="008B790D">
                <w:rPr>
                  <w:rFonts w:ascii="Arial" w:hAnsi="Arial" w:cs="Arial"/>
                  <w:sz w:val="22"/>
                  <w:szCs w:val="22"/>
                </w:rPr>
                <w:t>1 200</w:t>
              </w:r>
            </w:ins>
            <w:r>
              <w:t xml:space="preserve">     </w:t>
            </w:r>
            <w:r>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41069C8D" w14:textId="32D23A06" w:rsidR="005B749B" w:rsidRDefault="00122B4B" w:rsidP="008D160B">
            <w:pPr>
              <w:ind w:right="284"/>
              <w:jc w:val="right"/>
              <w:rPr>
                <w:rFonts w:ascii="Arial" w:eastAsia="Arial" w:hAnsi="Arial" w:cs="Arial"/>
                <w:b/>
                <w:sz w:val="22"/>
                <w:szCs w:val="22"/>
              </w:rPr>
            </w:pPr>
            <w:del w:id="144" w:author="TA ČR" w:date="2021-11-18T10:37:00Z">
              <w:r>
                <w:rPr>
                  <w:rFonts w:ascii="Arial" w:eastAsia="Arial" w:hAnsi="Arial" w:cs="Arial"/>
                  <w:sz w:val="22"/>
                  <w:szCs w:val="22"/>
                </w:rPr>
                <w:delText>11 780</w:delText>
              </w:r>
            </w:del>
            <w:ins w:id="145" w:author="TA ČR" w:date="2021-11-18T10:37:00Z">
              <w:r w:rsidR="00080A40">
                <w:rPr>
                  <w:rFonts w:ascii="Arial" w:eastAsia="Arial" w:hAnsi="Arial" w:cs="Arial"/>
                  <w:sz w:val="22"/>
                  <w:szCs w:val="22"/>
                </w:rPr>
                <w:t>7 140</w:t>
              </w:r>
            </w:ins>
            <w:r>
              <w:t xml:space="preserve">     </w:t>
            </w:r>
          </w:p>
        </w:tc>
      </w:tr>
      <w:tr w:rsidR="00CE4F87" w14:paraId="0EE9BEEF" w14:textId="77777777" w:rsidTr="00B4340E">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F805A9" w14:textId="77777777" w:rsidR="005B749B" w:rsidRDefault="00122B4B">
            <w:pPr>
              <w:ind w:left="170"/>
              <w:rPr>
                <w:rFonts w:ascii="Arial" w:eastAsia="Arial" w:hAnsi="Arial" w:cs="Arial"/>
                <w:b/>
                <w:sz w:val="22"/>
                <w:szCs w:val="22"/>
              </w:rPr>
            </w:pPr>
            <w:r>
              <w:rPr>
                <w:rFonts w:ascii="Arial" w:eastAsia="Arial" w:hAnsi="Arial" w:cs="Arial"/>
                <w:b/>
                <w:sz w:val="22"/>
                <w:szCs w:val="22"/>
              </w:rPr>
              <w:t>Ostatní zdroje</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FE062D" w14:textId="4608D803" w:rsidR="005B749B" w:rsidRPr="008D160B" w:rsidRDefault="00122B4B">
            <w:pPr>
              <w:ind w:right="113"/>
              <w:jc w:val="right"/>
              <w:rPr>
                <w:rFonts w:ascii="Arial" w:eastAsia="Arial" w:hAnsi="Arial" w:cs="Arial"/>
                <w:sz w:val="22"/>
                <w:szCs w:val="22"/>
              </w:rPr>
            </w:pPr>
            <w:del w:id="146" w:author="TA ČR" w:date="2021-11-18T10:37:00Z">
              <w:r w:rsidRPr="008D160B">
                <w:rPr>
                  <w:rFonts w:ascii="Arial" w:eastAsia="Arial" w:hAnsi="Arial" w:cs="Arial"/>
                  <w:sz w:val="22"/>
                  <w:szCs w:val="22"/>
                </w:rPr>
                <w:delText>95</w:delText>
              </w:r>
            </w:del>
            <w:ins w:id="147" w:author="TA ČR" w:date="2021-11-18T10:37:00Z">
              <w:r w:rsidR="008B790D">
                <w:rPr>
                  <w:rFonts w:ascii="Arial" w:eastAsia="Arial" w:hAnsi="Arial" w:cs="Arial"/>
                  <w:sz w:val="22"/>
                  <w:szCs w:val="22"/>
                </w:rPr>
                <w:t>60</w:t>
              </w:r>
            </w:ins>
            <w:r w:rsidRPr="008D160B">
              <w:t xml:space="preserve">     </w:t>
            </w:r>
            <w:r w:rsidRPr="008D160B">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3FC7C2" w14:textId="5C53D124" w:rsidR="005B749B" w:rsidRDefault="00122B4B">
            <w:pPr>
              <w:ind w:right="113"/>
              <w:jc w:val="right"/>
              <w:rPr>
                <w:rFonts w:ascii="Arial" w:eastAsia="Arial" w:hAnsi="Arial" w:cs="Arial"/>
                <w:sz w:val="22"/>
                <w:szCs w:val="22"/>
              </w:rPr>
            </w:pPr>
            <w:del w:id="148" w:author="TA ČR" w:date="2021-11-18T10:37:00Z">
              <w:r>
                <w:rPr>
                  <w:rFonts w:ascii="Arial" w:eastAsia="Arial" w:hAnsi="Arial" w:cs="Arial"/>
                  <w:sz w:val="22"/>
                  <w:szCs w:val="22"/>
                </w:rPr>
                <w:delText>260</w:delText>
              </w:r>
            </w:del>
            <w:ins w:id="149" w:author="TA ČR" w:date="2021-11-18T10:37:00Z">
              <w:r w:rsidR="00B4340E">
                <w:rPr>
                  <w:rFonts w:ascii="Arial" w:eastAsia="Arial" w:hAnsi="Arial" w:cs="Arial"/>
                  <w:sz w:val="22"/>
                  <w:szCs w:val="22"/>
                </w:rPr>
                <w:t>225</w:t>
              </w:r>
            </w:ins>
            <w:r>
              <w:t xml:space="preserve">     </w:t>
            </w:r>
            <w:r>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DF4E64" w14:textId="168B3B0E" w:rsidR="005B749B" w:rsidRDefault="00122B4B">
            <w:pPr>
              <w:ind w:right="113"/>
              <w:jc w:val="right"/>
              <w:rPr>
                <w:rFonts w:ascii="Arial" w:eastAsia="Arial" w:hAnsi="Arial" w:cs="Arial"/>
                <w:sz w:val="22"/>
                <w:szCs w:val="22"/>
              </w:rPr>
            </w:pPr>
            <w:del w:id="150" w:author="TA ČR" w:date="2021-11-18T10:37:00Z">
              <w:r>
                <w:rPr>
                  <w:rFonts w:ascii="Arial" w:eastAsia="Arial" w:hAnsi="Arial" w:cs="Arial"/>
                  <w:sz w:val="22"/>
                  <w:szCs w:val="22"/>
                </w:rPr>
                <w:delText>379</w:delText>
              </w:r>
            </w:del>
            <w:ins w:id="151" w:author="TA ČR" w:date="2021-11-18T10:37:00Z">
              <w:r w:rsidR="00B4340E">
                <w:rPr>
                  <w:rFonts w:ascii="Arial" w:eastAsia="Arial" w:hAnsi="Arial" w:cs="Arial"/>
                  <w:sz w:val="22"/>
                  <w:szCs w:val="22"/>
                </w:rPr>
                <w:t>300</w:t>
              </w:r>
            </w:ins>
            <w:r>
              <w:t xml:space="preserve">     </w:t>
            </w:r>
            <w:r>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CF4843" w14:textId="76654DEB" w:rsidR="005B749B" w:rsidRDefault="00122B4B">
            <w:pPr>
              <w:ind w:right="113"/>
              <w:jc w:val="right"/>
              <w:rPr>
                <w:rFonts w:ascii="Arial" w:eastAsia="Arial" w:hAnsi="Arial" w:cs="Arial"/>
                <w:sz w:val="22"/>
                <w:szCs w:val="22"/>
              </w:rPr>
            </w:pPr>
            <w:del w:id="152" w:author="TA ČR" w:date="2021-11-18T10:37:00Z">
              <w:r>
                <w:rPr>
                  <w:rFonts w:ascii="Arial" w:eastAsia="Arial" w:hAnsi="Arial" w:cs="Arial"/>
                  <w:sz w:val="22"/>
                  <w:szCs w:val="22"/>
                </w:rPr>
                <w:delText>504</w:delText>
              </w:r>
            </w:del>
            <w:ins w:id="153" w:author="TA ČR" w:date="2021-11-18T10:37:00Z">
              <w:r w:rsidR="008B790D">
                <w:rPr>
                  <w:rFonts w:ascii="Arial" w:eastAsia="Arial" w:hAnsi="Arial" w:cs="Arial"/>
                  <w:sz w:val="22"/>
                  <w:szCs w:val="22"/>
                </w:rPr>
                <w:t>300</w:t>
              </w:r>
            </w:ins>
            <w:r>
              <w:t xml:space="preserve">     </w:t>
            </w:r>
            <w:r>
              <w:rPr>
                <w:rFonts w:ascii="Arial" w:eastAsia="Arial" w:hAnsi="Arial" w:cs="Arial"/>
                <w:sz w:val="22"/>
                <w:szCs w:val="22"/>
              </w:rPr>
              <w:t xml:space="preserve">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142ECC" w14:textId="276B154D" w:rsidR="005B749B" w:rsidRDefault="00122B4B">
            <w:pPr>
              <w:ind w:right="113"/>
              <w:jc w:val="right"/>
              <w:rPr>
                <w:rFonts w:ascii="Arial" w:eastAsia="Arial" w:hAnsi="Arial" w:cs="Arial"/>
                <w:sz w:val="22"/>
                <w:szCs w:val="22"/>
              </w:rPr>
            </w:pPr>
            <w:del w:id="154" w:author="TA ČR" w:date="2021-11-18T10:37:00Z">
              <w:r>
                <w:rPr>
                  <w:rFonts w:ascii="Arial" w:eastAsia="Arial" w:hAnsi="Arial" w:cs="Arial"/>
                  <w:sz w:val="22"/>
                  <w:szCs w:val="22"/>
                </w:rPr>
                <w:delText>562</w:delText>
              </w:r>
            </w:del>
            <w:ins w:id="155" w:author="TA ČR" w:date="2021-11-18T10:37:00Z">
              <w:r w:rsidR="008B790D">
                <w:rPr>
                  <w:rFonts w:ascii="Arial" w:eastAsia="Arial" w:hAnsi="Arial" w:cs="Arial"/>
                  <w:sz w:val="22"/>
                  <w:szCs w:val="22"/>
                </w:rPr>
                <w:t>300</w:t>
              </w:r>
            </w:ins>
            <w:r>
              <w:t xml:space="preserve">     </w:t>
            </w:r>
            <w:r>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5416B6" w14:textId="521CF839" w:rsidR="005B749B" w:rsidRDefault="00122B4B">
            <w:pPr>
              <w:ind w:right="113"/>
              <w:jc w:val="right"/>
              <w:rPr>
                <w:rFonts w:ascii="Arial" w:eastAsia="Arial" w:hAnsi="Arial" w:cs="Arial"/>
                <w:sz w:val="22"/>
                <w:szCs w:val="22"/>
              </w:rPr>
            </w:pPr>
            <w:del w:id="156" w:author="TA ČR" w:date="2021-11-18T10:37:00Z">
              <w:r>
                <w:rPr>
                  <w:rFonts w:ascii="Arial" w:eastAsia="Arial" w:hAnsi="Arial" w:cs="Arial"/>
                  <w:sz w:val="22"/>
                  <w:szCs w:val="22"/>
                </w:rPr>
                <w:delText>562</w:delText>
              </w:r>
            </w:del>
            <w:ins w:id="157" w:author="TA ČR" w:date="2021-11-18T10:37:00Z">
              <w:r w:rsidR="008B790D">
                <w:rPr>
                  <w:rFonts w:ascii="Arial" w:eastAsia="Arial" w:hAnsi="Arial" w:cs="Arial"/>
                  <w:sz w:val="22"/>
                  <w:szCs w:val="22"/>
                </w:rPr>
                <w:t>300</w:t>
              </w:r>
            </w:ins>
            <w:r>
              <w:t xml:space="preserve">     </w:t>
            </w:r>
            <w:r>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F80C59" w14:textId="3C6B86F6" w:rsidR="005B749B" w:rsidRDefault="00122B4B">
            <w:pPr>
              <w:ind w:right="113"/>
              <w:jc w:val="right"/>
              <w:rPr>
                <w:rFonts w:ascii="Arial" w:eastAsia="Arial" w:hAnsi="Arial" w:cs="Arial"/>
                <w:sz w:val="22"/>
                <w:szCs w:val="22"/>
              </w:rPr>
            </w:pPr>
            <w:del w:id="158" w:author="TA ČR" w:date="2021-11-18T10:37:00Z">
              <w:r>
                <w:rPr>
                  <w:rFonts w:ascii="Arial" w:eastAsia="Arial" w:hAnsi="Arial" w:cs="Arial"/>
                  <w:sz w:val="22"/>
                  <w:szCs w:val="22"/>
                </w:rPr>
                <w:delText>583</w:delText>
              </w:r>
            </w:del>
            <w:ins w:id="159" w:author="TA ČR" w:date="2021-11-18T10:37:00Z">
              <w:r w:rsidR="008B790D">
                <w:rPr>
                  <w:rFonts w:ascii="Arial" w:eastAsia="Arial" w:hAnsi="Arial" w:cs="Arial"/>
                  <w:sz w:val="22"/>
                  <w:szCs w:val="22"/>
                </w:rPr>
                <w:t>300</w:t>
              </w:r>
            </w:ins>
            <w:r>
              <w:t xml:space="preserve">     </w:t>
            </w:r>
            <w:r>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6FE9012" w14:textId="0425668F" w:rsidR="005B749B" w:rsidRDefault="00122B4B" w:rsidP="008D160B">
            <w:pPr>
              <w:ind w:right="284"/>
              <w:jc w:val="right"/>
              <w:rPr>
                <w:rFonts w:ascii="Arial" w:eastAsia="Arial" w:hAnsi="Arial" w:cs="Arial"/>
                <w:sz w:val="22"/>
                <w:szCs w:val="22"/>
              </w:rPr>
            </w:pPr>
            <w:del w:id="160" w:author="TA ČR" w:date="2021-11-18T10:37:00Z">
              <w:r>
                <w:rPr>
                  <w:rFonts w:ascii="Arial" w:eastAsia="Arial" w:hAnsi="Arial" w:cs="Arial"/>
                  <w:sz w:val="22"/>
                  <w:szCs w:val="22"/>
                </w:rPr>
                <w:delText>2 945</w:delText>
              </w:r>
            </w:del>
            <w:ins w:id="161" w:author="TA ČR" w:date="2021-11-18T10:37:00Z">
              <w:r w:rsidR="00080A40">
                <w:rPr>
                  <w:rFonts w:ascii="Arial" w:eastAsia="Arial" w:hAnsi="Arial" w:cs="Arial"/>
                  <w:sz w:val="22"/>
                  <w:szCs w:val="22"/>
                </w:rPr>
                <w:t>1 785</w:t>
              </w:r>
            </w:ins>
            <w:r>
              <w:t xml:space="preserve">     </w:t>
            </w:r>
          </w:p>
        </w:tc>
      </w:tr>
      <w:tr w:rsidR="00CE4F87" w14:paraId="78960DE9" w14:textId="77777777" w:rsidTr="00B4340E">
        <w:trPr>
          <w:trHeight w:val="525"/>
          <w:jc w:val="center"/>
        </w:trPr>
        <w:tc>
          <w:tcPr>
            <w:tcW w:w="220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4E99BC" w14:textId="77777777" w:rsidR="005B749B" w:rsidRDefault="00122B4B">
            <w:pPr>
              <w:ind w:left="170"/>
              <w:rPr>
                <w:rFonts w:ascii="Arial" w:eastAsia="Arial" w:hAnsi="Arial" w:cs="Arial"/>
                <w:b/>
                <w:sz w:val="22"/>
                <w:szCs w:val="22"/>
              </w:rPr>
            </w:pPr>
            <w:r>
              <w:rPr>
                <w:rFonts w:ascii="Arial" w:eastAsia="Arial" w:hAnsi="Arial" w:cs="Arial"/>
                <w:b/>
                <w:sz w:val="22"/>
                <w:szCs w:val="22"/>
              </w:rPr>
              <w:t>Celkem</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6CA301" w14:textId="29DC3199" w:rsidR="005B749B" w:rsidRPr="008D160B" w:rsidRDefault="00122B4B">
            <w:pPr>
              <w:ind w:right="113"/>
              <w:jc w:val="right"/>
              <w:rPr>
                <w:rFonts w:ascii="Arial" w:eastAsia="Arial" w:hAnsi="Arial" w:cs="Arial"/>
                <w:sz w:val="22"/>
                <w:szCs w:val="22"/>
              </w:rPr>
            </w:pPr>
            <w:del w:id="162" w:author="TA ČR" w:date="2021-11-18T10:37:00Z">
              <w:r w:rsidRPr="008D160B">
                <w:rPr>
                  <w:rFonts w:ascii="Arial" w:eastAsia="Arial" w:hAnsi="Arial" w:cs="Arial"/>
                  <w:sz w:val="22"/>
                  <w:szCs w:val="22"/>
                </w:rPr>
                <w:delText>475</w:delText>
              </w:r>
            </w:del>
            <w:ins w:id="163" w:author="TA ČR" w:date="2021-11-18T10:37:00Z">
              <w:r w:rsidR="008B790D">
                <w:rPr>
                  <w:rFonts w:ascii="Arial" w:eastAsia="Arial" w:hAnsi="Arial" w:cs="Arial"/>
                  <w:sz w:val="22"/>
                  <w:szCs w:val="22"/>
                </w:rPr>
                <w:t>300</w:t>
              </w:r>
            </w:ins>
            <w:r w:rsidRPr="008D160B">
              <w:t xml:space="preserve">     </w:t>
            </w:r>
            <w:r w:rsidRPr="008D160B">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B631CE" w14:textId="7F679684" w:rsidR="005B749B" w:rsidRDefault="00B4340E">
            <w:pPr>
              <w:ind w:right="113"/>
              <w:jc w:val="right"/>
              <w:rPr>
                <w:rFonts w:ascii="Arial" w:eastAsia="Arial" w:hAnsi="Arial" w:cs="Arial"/>
                <w:sz w:val="22"/>
                <w:szCs w:val="22"/>
              </w:rPr>
            </w:pPr>
            <w:r>
              <w:rPr>
                <w:rFonts w:ascii="Arial" w:eastAsia="Arial" w:hAnsi="Arial" w:cs="Arial"/>
                <w:sz w:val="22"/>
                <w:szCs w:val="22"/>
              </w:rPr>
              <w:t xml:space="preserve">1 </w:t>
            </w:r>
            <w:del w:id="164" w:author="TA ČR" w:date="2021-11-18T10:37:00Z">
              <w:r w:rsidR="00122B4B">
                <w:rPr>
                  <w:rFonts w:ascii="Arial" w:eastAsia="Arial" w:hAnsi="Arial" w:cs="Arial"/>
                  <w:sz w:val="22"/>
                  <w:szCs w:val="22"/>
                </w:rPr>
                <w:delText>300</w:delText>
              </w:r>
            </w:del>
            <w:ins w:id="165" w:author="TA ČR" w:date="2021-11-18T10:37:00Z">
              <w:r>
                <w:rPr>
                  <w:rFonts w:ascii="Arial" w:eastAsia="Arial" w:hAnsi="Arial" w:cs="Arial"/>
                  <w:sz w:val="22"/>
                  <w:szCs w:val="22"/>
                </w:rPr>
                <w:t>125</w:t>
              </w:r>
            </w:ins>
            <w:r w:rsidR="00122B4B">
              <w:t xml:space="preserve">     </w:t>
            </w:r>
            <w:r w:rsidR="00122B4B">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CA1A0E1" w14:textId="44064149" w:rsidR="005B749B" w:rsidRDefault="00B4340E">
            <w:pPr>
              <w:ind w:right="113"/>
              <w:jc w:val="right"/>
              <w:rPr>
                <w:rFonts w:ascii="Arial" w:eastAsia="Arial" w:hAnsi="Arial" w:cs="Arial"/>
                <w:sz w:val="22"/>
                <w:szCs w:val="22"/>
              </w:rPr>
            </w:pPr>
            <w:r>
              <w:rPr>
                <w:rFonts w:ascii="Arial" w:eastAsia="Arial" w:hAnsi="Arial" w:cs="Arial"/>
                <w:sz w:val="22"/>
                <w:szCs w:val="22"/>
              </w:rPr>
              <w:t xml:space="preserve">1 </w:t>
            </w:r>
            <w:del w:id="166" w:author="TA ČR" w:date="2021-11-18T10:37:00Z">
              <w:r w:rsidR="00122B4B">
                <w:rPr>
                  <w:rFonts w:ascii="Arial" w:eastAsia="Arial" w:hAnsi="Arial" w:cs="Arial"/>
                  <w:sz w:val="22"/>
                  <w:szCs w:val="22"/>
                </w:rPr>
                <w:delText>894</w:delText>
              </w:r>
            </w:del>
            <w:ins w:id="167" w:author="TA ČR" w:date="2021-11-18T10:37:00Z">
              <w:r>
                <w:rPr>
                  <w:rFonts w:ascii="Arial" w:eastAsia="Arial" w:hAnsi="Arial" w:cs="Arial"/>
                  <w:sz w:val="22"/>
                  <w:szCs w:val="22"/>
                </w:rPr>
                <w:t>500</w:t>
              </w:r>
            </w:ins>
            <w:r w:rsidR="00122B4B">
              <w:t xml:space="preserve">     </w:t>
            </w:r>
            <w:r w:rsidR="00122B4B">
              <w:rPr>
                <w:rFonts w:ascii="Arial" w:eastAsia="Arial" w:hAnsi="Arial" w:cs="Arial"/>
                <w:sz w:val="22"/>
                <w:szCs w:val="22"/>
              </w:rPr>
              <w:t xml:space="preserve"> </w:t>
            </w:r>
          </w:p>
        </w:tc>
        <w:tc>
          <w:tcPr>
            <w:tcW w:w="855"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FA580BA" w14:textId="3F0366C2" w:rsidR="005B749B" w:rsidRDefault="00122B4B">
            <w:pPr>
              <w:ind w:right="113"/>
              <w:jc w:val="right"/>
              <w:rPr>
                <w:rFonts w:ascii="Arial" w:eastAsia="Arial" w:hAnsi="Arial" w:cs="Arial"/>
                <w:sz w:val="22"/>
                <w:szCs w:val="22"/>
              </w:rPr>
            </w:pPr>
            <w:del w:id="168" w:author="TA ČR" w:date="2021-11-18T10:37:00Z">
              <w:r>
                <w:rPr>
                  <w:rFonts w:ascii="Arial" w:eastAsia="Arial" w:hAnsi="Arial" w:cs="Arial"/>
                  <w:sz w:val="22"/>
                  <w:szCs w:val="22"/>
                </w:rPr>
                <w:delText>2 519</w:delText>
              </w:r>
            </w:del>
            <w:ins w:id="169" w:author="TA ČR" w:date="2021-11-18T10:37:00Z">
              <w:r w:rsidR="008B790D">
                <w:rPr>
                  <w:rFonts w:ascii="Arial" w:eastAsia="Arial" w:hAnsi="Arial" w:cs="Arial"/>
                  <w:sz w:val="22"/>
                  <w:szCs w:val="22"/>
                </w:rPr>
                <w:t>1 500</w:t>
              </w:r>
            </w:ins>
            <w:r>
              <w:t xml:space="preserve">     </w:t>
            </w:r>
            <w:r>
              <w:rPr>
                <w:rFonts w:ascii="Arial" w:eastAsia="Arial" w:hAnsi="Arial" w:cs="Arial"/>
                <w:sz w:val="22"/>
                <w:szCs w:val="22"/>
              </w:rPr>
              <w:t xml:space="preserve"> </w:t>
            </w:r>
          </w:p>
        </w:tc>
        <w:tc>
          <w:tcPr>
            <w:tcW w:w="102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B4820C1" w14:textId="008A0722" w:rsidR="005B749B" w:rsidRDefault="00122B4B">
            <w:pPr>
              <w:ind w:right="113"/>
              <w:jc w:val="right"/>
              <w:rPr>
                <w:rFonts w:ascii="Arial" w:eastAsia="Arial" w:hAnsi="Arial" w:cs="Arial"/>
                <w:sz w:val="22"/>
                <w:szCs w:val="22"/>
              </w:rPr>
            </w:pPr>
            <w:del w:id="170" w:author="TA ČR" w:date="2021-11-18T10:37:00Z">
              <w:r>
                <w:rPr>
                  <w:rFonts w:ascii="Arial" w:eastAsia="Arial" w:hAnsi="Arial" w:cs="Arial"/>
                  <w:sz w:val="22"/>
                  <w:szCs w:val="22"/>
                </w:rPr>
                <w:delText>2 812</w:delText>
              </w:r>
            </w:del>
            <w:ins w:id="171" w:author="TA ČR" w:date="2021-11-18T10:37:00Z">
              <w:r w:rsidR="008B790D">
                <w:rPr>
                  <w:rFonts w:ascii="Arial" w:eastAsia="Arial" w:hAnsi="Arial" w:cs="Arial"/>
                  <w:sz w:val="22"/>
                  <w:szCs w:val="22"/>
                </w:rPr>
                <w:t>1 500</w:t>
              </w:r>
            </w:ins>
            <w:r>
              <w:t xml:space="preserve">     </w:t>
            </w:r>
            <w:r>
              <w:rPr>
                <w:rFonts w:ascii="Arial" w:eastAsia="Arial" w:hAnsi="Arial" w:cs="Arial"/>
                <w:sz w:val="22"/>
                <w:szCs w:val="22"/>
              </w:rPr>
              <w:t xml:space="preserve"> </w:t>
            </w:r>
          </w:p>
        </w:tc>
        <w:tc>
          <w:tcPr>
            <w:tcW w:w="850"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1D8D5E" w14:textId="4A4050FC" w:rsidR="005B749B" w:rsidRDefault="00122B4B">
            <w:pPr>
              <w:ind w:right="113"/>
              <w:jc w:val="right"/>
              <w:rPr>
                <w:rFonts w:ascii="Arial" w:eastAsia="Arial" w:hAnsi="Arial" w:cs="Arial"/>
                <w:sz w:val="22"/>
                <w:szCs w:val="22"/>
              </w:rPr>
            </w:pPr>
            <w:del w:id="172" w:author="TA ČR" w:date="2021-11-18T10:37:00Z">
              <w:r>
                <w:rPr>
                  <w:rFonts w:ascii="Arial" w:eastAsia="Arial" w:hAnsi="Arial" w:cs="Arial"/>
                  <w:sz w:val="22"/>
                  <w:szCs w:val="22"/>
                </w:rPr>
                <w:delText>2 812</w:delText>
              </w:r>
            </w:del>
            <w:ins w:id="173" w:author="TA ČR" w:date="2021-11-18T10:37:00Z">
              <w:r w:rsidR="008B790D">
                <w:rPr>
                  <w:rFonts w:ascii="Arial" w:eastAsia="Arial" w:hAnsi="Arial" w:cs="Arial"/>
                  <w:sz w:val="22"/>
                  <w:szCs w:val="22"/>
                </w:rPr>
                <w:t>1 500</w:t>
              </w:r>
            </w:ins>
            <w:r>
              <w:t xml:space="preserve">     </w:t>
            </w:r>
            <w:r>
              <w:rPr>
                <w:rFonts w:ascii="Arial" w:eastAsia="Arial" w:hAnsi="Arial" w:cs="Arial"/>
                <w:sz w:val="22"/>
                <w:szCs w:val="22"/>
              </w:rPr>
              <w:t xml:space="preserve"> </w:t>
            </w:r>
          </w:p>
        </w:tc>
        <w:tc>
          <w:tcPr>
            <w:tcW w:w="851"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DC50F5D" w14:textId="206F9EC7" w:rsidR="005B749B" w:rsidRDefault="00122B4B">
            <w:pPr>
              <w:ind w:right="113"/>
              <w:jc w:val="right"/>
              <w:rPr>
                <w:rFonts w:ascii="Arial" w:eastAsia="Arial" w:hAnsi="Arial" w:cs="Arial"/>
                <w:sz w:val="22"/>
                <w:szCs w:val="22"/>
              </w:rPr>
            </w:pPr>
            <w:del w:id="174" w:author="TA ČR" w:date="2021-11-18T10:37:00Z">
              <w:r>
                <w:rPr>
                  <w:rFonts w:ascii="Arial" w:eastAsia="Arial" w:hAnsi="Arial" w:cs="Arial"/>
                  <w:sz w:val="22"/>
                  <w:szCs w:val="22"/>
                </w:rPr>
                <w:delText>2 913</w:delText>
              </w:r>
            </w:del>
            <w:ins w:id="175" w:author="TA ČR" w:date="2021-11-18T10:37:00Z">
              <w:r w:rsidR="008B790D">
                <w:rPr>
                  <w:rFonts w:ascii="Arial" w:eastAsia="Arial" w:hAnsi="Arial" w:cs="Arial"/>
                  <w:sz w:val="22"/>
                  <w:szCs w:val="22"/>
                </w:rPr>
                <w:t>1 500</w:t>
              </w:r>
            </w:ins>
            <w:r>
              <w:t xml:space="preserve">     </w:t>
            </w:r>
            <w:r>
              <w:rPr>
                <w:rFonts w:ascii="Arial" w:eastAsia="Arial" w:hAnsi="Arial" w:cs="Arial"/>
                <w:sz w:val="22"/>
                <w:szCs w:val="22"/>
              </w:rPr>
              <w:t xml:space="preserve"> </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2BEB2FD0" w14:textId="752B0551" w:rsidR="005B749B" w:rsidRDefault="00122B4B" w:rsidP="008D160B">
            <w:pPr>
              <w:ind w:right="284"/>
              <w:jc w:val="right"/>
              <w:rPr>
                <w:rFonts w:ascii="Arial" w:eastAsia="Arial" w:hAnsi="Arial" w:cs="Arial"/>
                <w:sz w:val="22"/>
                <w:szCs w:val="22"/>
              </w:rPr>
            </w:pPr>
            <w:del w:id="176" w:author="TA ČR" w:date="2021-11-18T10:37:00Z">
              <w:r>
                <w:rPr>
                  <w:rFonts w:ascii="Arial" w:eastAsia="Arial" w:hAnsi="Arial" w:cs="Arial"/>
                  <w:sz w:val="22"/>
                  <w:szCs w:val="22"/>
                </w:rPr>
                <w:delText>14 725</w:delText>
              </w:r>
            </w:del>
            <w:ins w:id="177" w:author="TA ČR" w:date="2021-11-18T10:37:00Z">
              <w:r w:rsidR="00080A40">
                <w:rPr>
                  <w:rFonts w:ascii="Arial" w:eastAsia="Arial" w:hAnsi="Arial" w:cs="Arial"/>
                  <w:sz w:val="22"/>
                  <w:szCs w:val="22"/>
                </w:rPr>
                <w:t>8 925</w:t>
              </w:r>
            </w:ins>
            <w:r>
              <w:t xml:space="preserve">     </w:t>
            </w:r>
          </w:p>
        </w:tc>
      </w:tr>
    </w:tbl>
    <w:p w14:paraId="4C59CDFB" w14:textId="77777777" w:rsidR="005B749B" w:rsidRDefault="005B749B">
      <w:pPr>
        <w:rPr>
          <w:rFonts w:ascii="Arial" w:eastAsia="Arial" w:hAnsi="Arial" w:cs="Arial"/>
          <w:b/>
          <w:sz w:val="22"/>
          <w:szCs w:val="22"/>
        </w:rPr>
      </w:pPr>
      <w:bookmarkStart w:id="178" w:name="_1fob9te" w:colFirst="0" w:colLast="0"/>
      <w:bookmarkEnd w:id="178"/>
    </w:p>
    <w:p w14:paraId="2C3FEF80"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bookmarkStart w:id="179" w:name="_2xxej9rtc1cv" w:colFirst="0" w:colLast="0"/>
      <w:bookmarkEnd w:id="179"/>
      <w:r>
        <w:rPr>
          <w:rFonts w:ascii="Arial" w:eastAsia="Arial" w:hAnsi="Arial" w:cs="Arial"/>
          <w:b/>
          <w:color w:val="000000"/>
          <w:sz w:val="30"/>
          <w:szCs w:val="30"/>
        </w:rPr>
        <w:t>11. Intenzita podpory</w:t>
      </w:r>
    </w:p>
    <w:p w14:paraId="2BD3C8C2"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Nejvyšší povolená intenzita podpory na program je 100 %. Předpokládaná průměrná intenzita podpory na program je 80 %. Poskytovatel bude tuto intenzitu podpory dále upřesňovat v zadávací dokumentaci k příslušné veřejné soutěži. Intenzita podpory, stanovená jako procento uznaných nákladů projektu, se bude vypočítávat pro každý projekt a pro každého příjemce a dalšího účastníka samostatně. Pokud bude podpora poskytována podnikům, je nutné respektovat maximální stropy intenzity podpory dle Nařízení.</w:t>
      </w:r>
    </w:p>
    <w:p w14:paraId="76C98A59"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Následující tabulka uvádí nejvyšší povolené intenzity podpory pro průmyslový výzkum, experimentální vývoj a inovace a jednotlivé kategorie účastníků:</w:t>
      </w:r>
    </w:p>
    <w:p w14:paraId="2229B63D" w14:textId="77777777" w:rsidR="002A00B2" w:rsidRDefault="002A00B2">
      <w:pPr>
        <w:rPr>
          <w:rFonts w:ascii="Arial" w:eastAsia="Arial" w:hAnsi="Arial" w:cs="Arial"/>
          <w:b/>
          <w:sz w:val="22"/>
          <w:szCs w:val="22"/>
        </w:rPr>
      </w:pPr>
      <w:r>
        <w:rPr>
          <w:rFonts w:ascii="Arial" w:eastAsia="Arial" w:hAnsi="Arial" w:cs="Arial"/>
          <w:b/>
          <w:sz w:val="22"/>
          <w:szCs w:val="22"/>
        </w:rPr>
        <w:br w:type="page"/>
      </w:r>
    </w:p>
    <w:p w14:paraId="2CCD6A4D" w14:textId="2C8FC29C" w:rsidR="005B749B" w:rsidRDefault="00122B4B">
      <w:pPr>
        <w:spacing w:before="480" w:line="360" w:lineRule="auto"/>
        <w:ind w:left="-567"/>
        <w:jc w:val="both"/>
        <w:rPr>
          <w:rFonts w:ascii="Arial" w:eastAsia="Arial" w:hAnsi="Arial" w:cs="Arial"/>
          <w:b/>
          <w:sz w:val="22"/>
          <w:szCs w:val="22"/>
        </w:rPr>
      </w:pPr>
      <w:r>
        <w:rPr>
          <w:rFonts w:ascii="Arial" w:eastAsia="Arial" w:hAnsi="Arial" w:cs="Arial"/>
          <w:b/>
          <w:sz w:val="22"/>
          <w:szCs w:val="22"/>
        </w:rPr>
        <w:t>Tabulka 3: Maximální intenzita podpory pro jednotlivé kategorie činností a jednotlivé kategorie účastníků dle Nařízení</w:t>
      </w:r>
    </w:p>
    <w:tbl>
      <w:tblPr>
        <w:tblStyle w:val="a2"/>
        <w:tblW w:w="10202"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Change w:id="180" w:author="TA ČR" w:date="2021-11-18T10:37:00Z">
          <w:tblPr>
            <w:tblW w:w="1020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400" w:firstRow="0" w:lastRow="0" w:firstColumn="0" w:lastColumn="0" w:noHBand="0" w:noVBand="1"/>
          </w:tblPr>
        </w:tblPrChange>
      </w:tblPr>
      <w:tblGrid>
        <w:gridCol w:w="3882"/>
        <w:gridCol w:w="1580"/>
        <w:gridCol w:w="1580"/>
        <w:gridCol w:w="1580"/>
        <w:gridCol w:w="1580"/>
        <w:tblGridChange w:id="181">
          <w:tblGrid>
            <w:gridCol w:w="3882"/>
            <w:gridCol w:w="1580"/>
            <w:gridCol w:w="1580"/>
            <w:gridCol w:w="1580"/>
            <w:gridCol w:w="1580"/>
          </w:tblGrid>
        </w:tblGridChange>
      </w:tblGrid>
      <w:tr w:rsidR="005B749B" w14:paraId="7CE981A3" w14:textId="77777777">
        <w:trPr>
          <w:trHeight w:val="340"/>
          <w:jc w:val="center"/>
          <w:trPrChange w:id="182" w:author="TA ČR" w:date="2021-11-18T10:37:00Z">
            <w:trPr>
              <w:trHeight w:val="340"/>
              <w:jc w:val="center"/>
            </w:trPr>
          </w:trPrChange>
        </w:trPr>
        <w:tc>
          <w:tcPr>
            <w:tcW w:w="3882" w:type="dxa"/>
            <w:vMerge w:val="restart"/>
            <w:tcBorders>
              <w:bottom w:val="single" w:sz="8" w:space="0" w:color="000000"/>
              <w:right w:val="single" w:sz="8" w:space="0" w:color="000000"/>
            </w:tcBorders>
            <w:shd w:val="clear" w:color="auto" w:fill="auto"/>
            <w:tcMar>
              <w:top w:w="0" w:type="dxa"/>
              <w:left w:w="120" w:type="dxa"/>
              <w:bottom w:w="0" w:type="dxa"/>
              <w:right w:w="120" w:type="dxa"/>
            </w:tcMar>
            <w:vAlign w:val="center"/>
            <w:tcPrChange w:id="183" w:author="TA ČR" w:date="2021-11-18T10:37:00Z">
              <w:tcPr>
                <w:tcW w:w="3882" w:type="dxa"/>
                <w:vMerge w:val="restart"/>
                <w:tcBorders>
                  <w:bottom w:val="single" w:sz="8" w:space="0" w:color="000000"/>
                  <w:right w:val="single" w:sz="8" w:space="0" w:color="000000"/>
                </w:tcBorders>
                <w:shd w:val="clear" w:color="auto" w:fill="auto"/>
                <w:tcMar>
                  <w:top w:w="0" w:type="dxa"/>
                  <w:left w:w="120" w:type="dxa"/>
                  <w:bottom w:w="0" w:type="dxa"/>
                  <w:right w:w="120" w:type="dxa"/>
                </w:tcMar>
                <w:vAlign w:val="center"/>
              </w:tcPr>
            </w:tcPrChange>
          </w:tcPr>
          <w:p w14:paraId="5F73CA16" w14:textId="77777777" w:rsidR="005B749B" w:rsidRDefault="00122B4B">
            <w:pPr>
              <w:jc w:val="center"/>
              <w:rPr>
                <w:rFonts w:ascii="Arial" w:eastAsia="Arial" w:hAnsi="Arial" w:cs="Arial"/>
                <w:b/>
                <w:sz w:val="22"/>
                <w:szCs w:val="22"/>
              </w:rPr>
            </w:pPr>
            <w:r>
              <w:rPr>
                <w:rFonts w:ascii="Arial" w:eastAsia="Arial" w:hAnsi="Arial" w:cs="Arial"/>
                <w:b/>
                <w:sz w:val="22"/>
                <w:szCs w:val="22"/>
              </w:rPr>
              <w:t>Kategorie činností</w:t>
            </w:r>
          </w:p>
        </w:tc>
        <w:tc>
          <w:tcPr>
            <w:tcW w:w="6320"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20" w:type="dxa"/>
              <w:bottom w:w="0" w:type="dxa"/>
              <w:right w:w="120" w:type="dxa"/>
            </w:tcMar>
            <w:vAlign w:val="center"/>
            <w:tcPrChange w:id="184" w:author="TA ČR" w:date="2021-11-18T10:37:00Z">
              <w:tcPr>
                <w:tcW w:w="6320" w:type="dxa"/>
                <w:gridSpan w:val="4"/>
                <w:tcBorders>
                  <w:top w:val="single" w:sz="8" w:space="0" w:color="000000"/>
                  <w:left w:val="single" w:sz="8" w:space="0" w:color="000000"/>
                  <w:bottom w:val="single" w:sz="8" w:space="0" w:color="000000"/>
                  <w:right w:val="single" w:sz="8" w:space="0" w:color="000000"/>
                </w:tcBorders>
                <w:shd w:val="clear" w:color="auto" w:fill="auto"/>
                <w:tcMar>
                  <w:top w:w="0" w:type="dxa"/>
                  <w:left w:w="120" w:type="dxa"/>
                  <w:bottom w:w="0" w:type="dxa"/>
                  <w:right w:w="120" w:type="dxa"/>
                </w:tcMar>
                <w:vAlign w:val="center"/>
              </w:tcPr>
            </w:tcPrChange>
          </w:tcPr>
          <w:p w14:paraId="781C9E15" w14:textId="77777777" w:rsidR="005B749B" w:rsidRDefault="00122B4B">
            <w:pPr>
              <w:jc w:val="center"/>
              <w:rPr>
                <w:rFonts w:ascii="Arial" w:eastAsia="Arial" w:hAnsi="Arial" w:cs="Arial"/>
                <w:b/>
                <w:sz w:val="22"/>
                <w:szCs w:val="22"/>
              </w:rPr>
            </w:pPr>
            <w:r>
              <w:rPr>
                <w:rFonts w:ascii="Arial" w:eastAsia="Arial" w:hAnsi="Arial" w:cs="Arial"/>
                <w:b/>
                <w:sz w:val="22"/>
                <w:szCs w:val="22"/>
              </w:rPr>
              <w:t>Příjemci</w:t>
            </w:r>
          </w:p>
        </w:tc>
      </w:tr>
      <w:tr w:rsidR="00CE4F87" w14:paraId="6DE8C550" w14:textId="77777777">
        <w:trPr>
          <w:trHeight w:val="580"/>
          <w:jc w:val="center"/>
        </w:trPr>
        <w:tc>
          <w:tcPr>
            <w:tcW w:w="3882" w:type="dxa"/>
            <w:vMerge/>
            <w:tcBorders>
              <w:bottom w:val="single" w:sz="8" w:space="0" w:color="000000"/>
              <w:right w:val="single" w:sz="8" w:space="0" w:color="000000"/>
            </w:tcBorders>
            <w:shd w:val="clear" w:color="auto" w:fill="auto"/>
            <w:tcMar>
              <w:top w:w="0" w:type="dxa"/>
              <w:left w:w="120" w:type="dxa"/>
              <w:bottom w:w="0" w:type="dxa"/>
              <w:right w:w="120" w:type="dxa"/>
            </w:tcMar>
            <w:vAlign w:val="center"/>
          </w:tcPr>
          <w:p w14:paraId="251F4DB7" w14:textId="77777777" w:rsidR="005B749B" w:rsidRDefault="005B749B">
            <w:pPr>
              <w:widowControl w:val="0"/>
              <w:pBdr>
                <w:top w:val="nil"/>
                <w:left w:val="nil"/>
                <w:bottom w:val="nil"/>
                <w:right w:val="nil"/>
                <w:between w:val="nil"/>
              </w:pBdr>
              <w:spacing w:line="276" w:lineRule="auto"/>
              <w:rPr>
                <w:rFonts w:ascii="Arial" w:eastAsia="Arial" w:hAnsi="Arial" w:cs="Arial"/>
                <w:b/>
                <w:sz w:val="22"/>
                <w:szCs w:val="22"/>
              </w:rPr>
            </w:pP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3CF536EE" w14:textId="77777777" w:rsidR="005B749B" w:rsidRDefault="00122B4B">
            <w:pPr>
              <w:jc w:val="center"/>
              <w:rPr>
                <w:rFonts w:ascii="Arial" w:eastAsia="Arial" w:hAnsi="Arial" w:cs="Arial"/>
                <w:b/>
                <w:sz w:val="22"/>
                <w:szCs w:val="22"/>
              </w:rPr>
            </w:pPr>
            <w:r>
              <w:rPr>
                <w:rFonts w:ascii="Arial" w:eastAsia="Arial" w:hAnsi="Arial" w:cs="Arial"/>
                <w:b/>
                <w:sz w:val="22"/>
                <w:szCs w:val="22"/>
              </w:rPr>
              <w:t>Malý podnik</w:t>
            </w:r>
            <w:r>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26490CF3" w14:textId="77777777" w:rsidR="005B749B" w:rsidRDefault="00122B4B">
            <w:pPr>
              <w:jc w:val="center"/>
              <w:rPr>
                <w:rFonts w:ascii="Arial" w:eastAsia="Arial" w:hAnsi="Arial" w:cs="Arial"/>
                <w:b/>
                <w:sz w:val="22"/>
                <w:szCs w:val="22"/>
              </w:rPr>
            </w:pPr>
            <w:r>
              <w:rPr>
                <w:rFonts w:ascii="Arial" w:eastAsia="Arial" w:hAnsi="Arial" w:cs="Arial"/>
                <w:b/>
                <w:sz w:val="22"/>
                <w:szCs w:val="22"/>
              </w:rPr>
              <w:t>Střední podnik</w:t>
            </w:r>
            <w:r>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5B827A80" w14:textId="77777777" w:rsidR="005B749B" w:rsidRDefault="00122B4B">
            <w:pPr>
              <w:jc w:val="center"/>
              <w:rPr>
                <w:rFonts w:ascii="Arial" w:eastAsia="Arial" w:hAnsi="Arial" w:cs="Arial"/>
                <w:b/>
                <w:sz w:val="22"/>
                <w:szCs w:val="22"/>
              </w:rPr>
            </w:pPr>
            <w:r>
              <w:rPr>
                <w:rFonts w:ascii="Arial" w:eastAsia="Arial" w:hAnsi="Arial" w:cs="Arial"/>
                <w:b/>
                <w:sz w:val="22"/>
                <w:szCs w:val="22"/>
              </w:rPr>
              <w:t>Velký podnik</w:t>
            </w:r>
            <w:r>
              <w:rPr>
                <w:rFonts w:ascii="Arial" w:eastAsia="Arial" w:hAnsi="Arial" w:cs="Arial"/>
                <w:b/>
                <w:sz w:val="22"/>
                <w:szCs w:val="22"/>
                <w:vertAlign w:val="superscript"/>
              </w:rPr>
              <w:t>*</w:t>
            </w:r>
          </w:p>
        </w:tc>
        <w:tc>
          <w:tcPr>
            <w:tcW w:w="1580" w:type="dxa"/>
            <w:tcBorders>
              <w:top w:val="single" w:sz="8" w:space="0" w:color="000000"/>
              <w:left w:val="single" w:sz="8" w:space="0" w:color="000000"/>
              <w:bottom w:val="single" w:sz="12" w:space="0" w:color="000000"/>
              <w:right w:val="single" w:sz="8" w:space="0" w:color="000000"/>
            </w:tcBorders>
            <w:shd w:val="clear" w:color="auto" w:fill="auto"/>
            <w:tcMar>
              <w:top w:w="0" w:type="dxa"/>
              <w:left w:w="120" w:type="dxa"/>
              <w:bottom w:w="0" w:type="dxa"/>
              <w:right w:w="120" w:type="dxa"/>
            </w:tcMar>
            <w:vAlign w:val="center"/>
          </w:tcPr>
          <w:p w14:paraId="37A2717E" w14:textId="77777777" w:rsidR="005B749B" w:rsidRDefault="00122B4B">
            <w:pPr>
              <w:jc w:val="center"/>
              <w:rPr>
                <w:rFonts w:ascii="Arial" w:eastAsia="Arial" w:hAnsi="Arial" w:cs="Arial"/>
                <w:b/>
                <w:sz w:val="22"/>
                <w:szCs w:val="22"/>
              </w:rPr>
            </w:pPr>
            <w:r>
              <w:rPr>
                <w:rFonts w:ascii="Arial" w:eastAsia="Arial" w:hAnsi="Arial" w:cs="Arial"/>
                <w:b/>
                <w:sz w:val="22"/>
                <w:szCs w:val="22"/>
              </w:rPr>
              <w:t>Výzkumné organizace</w:t>
            </w:r>
            <w:r>
              <w:rPr>
                <w:rFonts w:ascii="Arial" w:eastAsia="Arial" w:hAnsi="Arial" w:cs="Arial"/>
                <w:b/>
                <w:sz w:val="22"/>
                <w:szCs w:val="22"/>
                <w:vertAlign w:val="superscript"/>
              </w:rPr>
              <w:t>**</w:t>
            </w:r>
          </w:p>
        </w:tc>
      </w:tr>
      <w:tr w:rsidR="005B749B" w14:paraId="45D2B764" w14:textId="77777777">
        <w:trPr>
          <w:trHeight w:val="624"/>
          <w:jc w:val="center"/>
          <w:trPrChange w:id="185" w:author="TA ČR" w:date="2021-11-18T10:37:00Z">
            <w:trPr>
              <w:trHeight w:val="624"/>
              <w:jc w:val="center"/>
            </w:trPr>
          </w:trPrChange>
        </w:trPr>
        <w:tc>
          <w:tcPr>
            <w:tcW w:w="3882"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86" w:author="TA ČR" w:date="2021-11-18T10:37:00Z">
              <w:tcPr>
                <w:tcW w:w="3882"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15E68666" w14:textId="77777777" w:rsidR="005B749B" w:rsidRDefault="00122B4B">
            <w:pPr>
              <w:ind w:left="113"/>
              <w:rPr>
                <w:rFonts w:ascii="Arial" w:eastAsia="Arial" w:hAnsi="Arial" w:cs="Arial"/>
                <w:b/>
                <w:sz w:val="22"/>
                <w:szCs w:val="22"/>
              </w:rPr>
            </w:pPr>
            <w:r>
              <w:rPr>
                <w:rFonts w:ascii="Arial" w:eastAsia="Arial" w:hAnsi="Arial" w:cs="Arial"/>
                <w:b/>
                <w:sz w:val="22"/>
                <w:szCs w:val="22"/>
              </w:rPr>
              <w:t>Průmyslový výzkum</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87" w:author="TA ČR" w:date="2021-11-18T10:37:00Z">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47BEC61B"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70 %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88" w:author="TA ČR" w:date="2021-11-18T10:37:00Z">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7CC2C57C"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60 %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89" w:author="TA ČR" w:date="2021-11-18T10:37:00Z">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571F116B"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50 %</w:t>
            </w:r>
          </w:p>
        </w:tc>
        <w:tc>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0" w:author="TA ČR" w:date="2021-11-18T10:37:00Z">
              <w:tcPr>
                <w:tcW w:w="1580" w:type="dxa"/>
                <w:tcBorders>
                  <w:top w:val="single" w:sz="12"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5DEC1AF3"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100 %</w:t>
            </w:r>
          </w:p>
        </w:tc>
      </w:tr>
      <w:tr w:rsidR="005B749B" w14:paraId="2423B6A0" w14:textId="77777777">
        <w:trPr>
          <w:trHeight w:val="624"/>
          <w:jc w:val="center"/>
          <w:trPrChange w:id="191" w:author="TA ČR" w:date="2021-11-18T10:37:00Z">
            <w:trPr>
              <w:trHeight w:val="624"/>
              <w:jc w:val="center"/>
            </w:trPr>
          </w:trPrChange>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2" w:author="TA ČR" w:date="2021-11-18T10:37:00Z">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3FD24C5F" w14:textId="77777777" w:rsidR="005B749B" w:rsidRDefault="00122B4B">
            <w:pPr>
              <w:ind w:left="113"/>
              <w:rPr>
                <w:rFonts w:ascii="Arial" w:eastAsia="Arial" w:hAnsi="Arial" w:cs="Arial"/>
                <w:b/>
                <w:sz w:val="22"/>
                <w:szCs w:val="22"/>
              </w:rPr>
            </w:pPr>
            <w:r>
              <w:rPr>
                <w:rFonts w:ascii="Arial" w:eastAsia="Arial" w:hAnsi="Arial" w:cs="Arial"/>
                <w:b/>
                <w:sz w:val="22"/>
                <w:szCs w:val="22"/>
              </w:rPr>
              <w:t>Průmyslový výzkum</w:t>
            </w:r>
          </w:p>
          <w:p w14:paraId="01C8B893" w14:textId="77777777" w:rsidR="005B749B" w:rsidRDefault="00122B4B">
            <w:pPr>
              <w:ind w:left="113"/>
              <w:rPr>
                <w:rFonts w:ascii="Arial" w:eastAsia="Arial" w:hAnsi="Arial" w:cs="Arial"/>
                <w:b/>
                <w:sz w:val="22"/>
                <w:szCs w:val="22"/>
              </w:rPr>
            </w:pPr>
            <w:r>
              <w:rPr>
                <w:rFonts w:ascii="Arial" w:eastAsia="Arial" w:hAnsi="Arial" w:cs="Arial"/>
                <w:b/>
                <w:sz w:val="22"/>
                <w:szCs w:val="22"/>
              </w:rPr>
              <w:t xml:space="preserve">v případě </w:t>
            </w:r>
            <w:r>
              <w:rPr>
                <w:rFonts w:ascii="Arial" w:eastAsia="Arial" w:hAnsi="Arial" w:cs="Arial"/>
                <w:b/>
                <w:color w:val="000000"/>
                <w:sz w:val="22"/>
                <w:szCs w:val="22"/>
              </w:rPr>
              <w:t>využití navýšení intenzity podpory****</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3"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0C5D8DA3"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80 %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4"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7C0F5C76"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75 %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5"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745B1F2E"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65 %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6"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66C8103C"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100 %</w:t>
            </w:r>
          </w:p>
        </w:tc>
      </w:tr>
      <w:tr w:rsidR="005B749B" w14:paraId="4F67F60E" w14:textId="77777777">
        <w:trPr>
          <w:trHeight w:val="624"/>
          <w:jc w:val="center"/>
          <w:trPrChange w:id="197" w:author="TA ČR" w:date="2021-11-18T10:37:00Z">
            <w:trPr>
              <w:trHeight w:val="624"/>
              <w:jc w:val="center"/>
            </w:trPr>
          </w:trPrChange>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8" w:author="TA ČR" w:date="2021-11-18T10:37:00Z">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0921D006" w14:textId="77777777" w:rsidR="005B749B" w:rsidRDefault="00122B4B">
            <w:pPr>
              <w:ind w:left="113"/>
              <w:rPr>
                <w:rFonts w:ascii="Arial" w:eastAsia="Arial" w:hAnsi="Arial" w:cs="Arial"/>
                <w:b/>
                <w:sz w:val="22"/>
                <w:szCs w:val="22"/>
              </w:rPr>
            </w:pPr>
            <w:r>
              <w:rPr>
                <w:rFonts w:ascii="Arial" w:eastAsia="Arial" w:hAnsi="Arial" w:cs="Arial"/>
                <w:b/>
                <w:sz w:val="22"/>
                <w:szCs w:val="22"/>
              </w:rPr>
              <w:t>Experimentální vývoj</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199"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71363CFC"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45 %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0"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48CE8256"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35 %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1"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356B0192"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25 %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2"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65282031"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100 %</w:t>
            </w:r>
          </w:p>
        </w:tc>
      </w:tr>
      <w:tr w:rsidR="005B749B" w14:paraId="7CE8447C" w14:textId="77777777">
        <w:trPr>
          <w:trHeight w:val="624"/>
          <w:jc w:val="center"/>
          <w:trPrChange w:id="203" w:author="TA ČR" w:date="2021-11-18T10:37:00Z">
            <w:trPr>
              <w:trHeight w:val="624"/>
              <w:jc w:val="center"/>
            </w:trPr>
          </w:trPrChange>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4" w:author="TA ČR" w:date="2021-11-18T10:37:00Z">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62575365" w14:textId="77777777" w:rsidR="005B749B" w:rsidRDefault="00122B4B">
            <w:pPr>
              <w:ind w:left="113"/>
              <w:rPr>
                <w:rFonts w:ascii="Arial" w:eastAsia="Arial" w:hAnsi="Arial" w:cs="Arial"/>
                <w:b/>
                <w:sz w:val="22"/>
                <w:szCs w:val="22"/>
              </w:rPr>
            </w:pPr>
            <w:r>
              <w:rPr>
                <w:rFonts w:ascii="Arial" w:eastAsia="Arial" w:hAnsi="Arial" w:cs="Arial"/>
                <w:b/>
                <w:sz w:val="22"/>
                <w:szCs w:val="22"/>
              </w:rPr>
              <w:t>Experimentální vývoj</w:t>
            </w:r>
          </w:p>
          <w:p w14:paraId="4B274180" w14:textId="77777777" w:rsidR="005B749B" w:rsidRDefault="00122B4B">
            <w:pPr>
              <w:ind w:left="113"/>
              <w:rPr>
                <w:rFonts w:ascii="Arial" w:eastAsia="Arial" w:hAnsi="Arial" w:cs="Arial"/>
                <w:b/>
                <w:sz w:val="22"/>
                <w:szCs w:val="22"/>
              </w:rPr>
            </w:pPr>
            <w:r>
              <w:rPr>
                <w:rFonts w:ascii="Arial" w:eastAsia="Arial" w:hAnsi="Arial" w:cs="Arial"/>
                <w:b/>
                <w:sz w:val="22"/>
                <w:szCs w:val="22"/>
              </w:rPr>
              <w:t xml:space="preserve">v případě </w:t>
            </w:r>
            <w:r>
              <w:rPr>
                <w:rFonts w:ascii="Arial" w:eastAsia="Arial" w:hAnsi="Arial" w:cs="Arial"/>
                <w:b/>
                <w:color w:val="000000"/>
                <w:sz w:val="22"/>
                <w:szCs w:val="22"/>
              </w:rPr>
              <w:t>využití navýšení intenzity podpory****</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5"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3C08B659"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60 %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6"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35484EEC"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7"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32087E5D"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40 %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08"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0AE48C55"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100 %</w:t>
            </w:r>
          </w:p>
        </w:tc>
      </w:tr>
      <w:tr w:rsidR="005B749B" w14:paraId="48842E60" w14:textId="77777777">
        <w:trPr>
          <w:trHeight w:val="624"/>
          <w:jc w:val="center"/>
          <w:trPrChange w:id="209" w:author="TA ČR" w:date="2021-11-18T10:37:00Z">
            <w:trPr>
              <w:trHeight w:val="624"/>
              <w:jc w:val="center"/>
            </w:trPr>
          </w:trPrChange>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0" w:author="TA ČR" w:date="2021-11-18T10:37:00Z">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75983E4F" w14:textId="77777777" w:rsidR="005B749B" w:rsidRDefault="00122B4B">
            <w:pPr>
              <w:ind w:left="113"/>
              <w:rPr>
                <w:rFonts w:ascii="Arial" w:eastAsia="Arial" w:hAnsi="Arial" w:cs="Arial"/>
                <w:b/>
                <w:sz w:val="22"/>
                <w:szCs w:val="22"/>
              </w:rPr>
            </w:pPr>
            <w:r>
              <w:rPr>
                <w:rFonts w:ascii="Arial" w:eastAsia="Arial" w:hAnsi="Arial" w:cs="Arial"/>
                <w:b/>
                <w:sz w:val="22"/>
                <w:szCs w:val="22"/>
              </w:rPr>
              <w:t>Inovace určená malým a středním podnikům</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1"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6C9B40E0"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2"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1B14CC09"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3"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07E43616"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4"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58FBA20A"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w:t>
            </w:r>
          </w:p>
        </w:tc>
      </w:tr>
      <w:tr w:rsidR="005B749B" w14:paraId="22E85490" w14:textId="77777777">
        <w:trPr>
          <w:trHeight w:val="624"/>
          <w:jc w:val="center"/>
          <w:trPrChange w:id="215" w:author="TA ČR" w:date="2021-11-18T10:37:00Z">
            <w:trPr>
              <w:trHeight w:val="624"/>
              <w:jc w:val="center"/>
            </w:trPr>
          </w:trPrChange>
        </w:trPr>
        <w:tc>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6" w:author="TA ČR" w:date="2021-11-18T10:37:00Z">
              <w:tcPr>
                <w:tcW w:w="3882"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11F4036D" w14:textId="77777777" w:rsidR="005B749B" w:rsidRDefault="00122B4B">
            <w:pPr>
              <w:ind w:left="113"/>
              <w:rPr>
                <w:rFonts w:ascii="Arial" w:eastAsia="Arial" w:hAnsi="Arial" w:cs="Arial"/>
                <w:b/>
                <w:sz w:val="22"/>
                <w:szCs w:val="22"/>
              </w:rPr>
            </w:pPr>
            <w:r>
              <w:rPr>
                <w:rFonts w:ascii="Arial" w:eastAsia="Arial" w:hAnsi="Arial" w:cs="Arial"/>
                <w:b/>
                <w:sz w:val="22"/>
                <w:szCs w:val="22"/>
              </w:rPr>
              <w:t>Inovace postupů a organizační inovace</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7"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59342B50"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8"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416E772D"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50 %</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19"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45DECE64" w14:textId="77777777" w:rsidR="005B749B" w:rsidRDefault="00122B4B">
            <w:pPr>
              <w:ind w:right="57"/>
              <w:jc w:val="right"/>
              <w:rPr>
                <w:rFonts w:ascii="Arial" w:eastAsia="Arial" w:hAnsi="Arial" w:cs="Arial"/>
                <w:sz w:val="22"/>
                <w:szCs w:val="22"/>
              </w:rPr>
            </w:pPr>
            <w:r>
              <w:rPr>
                <w:rFonts w:ascii="Arial" w:eastAsia="Arial" w:hAnsi="Arial" w:cs="Arial"/>
                <w:sz w:val="22"/>
                <w:szCs w:val="22"/>
              </w:rPr>
              <w:t>15 %</w:t>
            </w:r>
            <w:r>
              <w:rPr>
                <w:rFonts w:ascii="Arial" w:eastAsia="Arial" w:hAnsi="Arial" w:cs="Arial"/>
                <w:sz w:val="22"/>
                <w:szCs w:val="22"/>
                <w:vertAlign w:val="superscript"/>
              </w:rPr>
              <w:t>***</w:t>
            </w:r>
          </w:p>
        </w:tc>
        <w:tc>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Change w:id="220" w:author="TA ČR" w:date="2021-11-18T10:37:00Z">
              <w:tcPr>
                <w:tcW w:w="1580" w:type="dxa"/>
                <w:tcBorders>
                  <w:top w:val="single" w:sz="8" w:space="0" w:color="000000"/>
                  <w:left w:val="single" w:sz="8" w:space="0" w:color="000000"/>
                  <w:bottom w:val="single" w:sz="8" w:space="0" w:color="000000"/>
                  <w:right w:val="single" w:sz="8" w:space="0" w:color="000000"/>
                </w:tcBorders>
                <w:tcMar>
                  <w:top w:w="0" w:type="dxa"/>
                  <w:left w:w="120" w:type="dxa"/>
                  <w:bottom w:w="0" w:type="dxa"/>
                  <w:right w:w="120" w:type="dxa"/>
                </w:tcMar>
                <w:vAlign w:val="center"/>
              </w:tcPr>
            </w:tcPrChange>
          </w:tcPr>
          <w:p w14:paraId="0FA0B264" w14:textId="77777777" w:rsidR="005B749B" w:rsidRDefault="00122B4B">
            <w:pPr>
              <w:ind w:right="227"/>
              <w:jc w:val="right"/>
              <w:rPr>
                <w:rFonts w:ascii="Arial" w:eastAsia="Arial" w:hAnsi="Arial" w:cs="Arial"/>
                <w:sz w:val="22"/>
                <w:szCs w:val="22"/>
              </w:rPr>
            </w:pPr>
            <w:r>
              <w:rPr>
                <w:rFonts w:ascii="Arial" w:eastAsia="Arial" w:hAnsi="Arial" w:cs="Arial"/>
                <w:sz w:val="22"/>
                <w:szCs w:val="22"/>
              </w:rPr>
              <w:t>-</w:t>
            </w:r>
          </w:p>
        </w:tc>
      </w:tr>
    </w:tbl>
    <w:p w14:paraId="4600CE8F" w14:textId="77777777" w:rsidR="005B749B" w:rsidRDefault="00122B4B">
      <w:pPr>
        <w:ind w:left="-567"/>
        <w:jc w:val="both"/>
        <w:rPr>
          <w:rFonts w:ascii="Arial" w:eastAsia="Arial" w:hAnsi="Arial" w:cs="Arial"/>
          <w:sz w:val="16"/>
          <w:szCs w:val="16"/>
        </w:rPr>
      </w:pPr>
      <w:r>
        <w:rPr>
          <w:rFonts w:ascii="Arial" w:eastAsia="Arial" w:hAnsi="Arial" w:cs="Arial"/>
          <w:sz w:val="16"/>
          <w:szCs w:val="16"/>
        </w:rPr>
        <w:t xml:space="preserve">*Malý a střední podnik vymezuje definice uvedená v článku 2 odst. 2 a potažmo v Příloze 1 Nařízení a velký podnik vymezuje definice v článku 2 odst. 24 Nařízení. </w:t>
      </w:r>
    </w:p>
    <w:p w14:paraId="28013145" w14:textId="77777777" w:rsidR="005B749B" w:rsidRDefault="00122B4B">
      <w:pPr>
        <w:ind w:left="-567"/>
        <w:jc w:val="both"/>
        <w:rPr>
          <w:rFonts w:ascii="Arial" w:eastAsia="Arial" w:hAnsi="Arial" w:cs="Arial"/>
          <w:sz w:val="16"/>
          <w:szCs w:val="16"/>
        </w:rPr>
      </w:pPr>
      <w:r>
        <w:rPr>
          <w:rFonts w:ascii="Arial" w:eastAsia="Arial" w:hAnsi="Arial" w:cs="Arial"/>
          <w:sz w:val="16"/>
          <w:szCs w:val="16"/>
        </w:rPr>
        <w:t xml:space="preserve">**Výzkumná organizace je vymezena podle čl. 2 odst. 83 Nařízení. Uvedená intenzita podpory je určena pro </w:t>
      </w:r>
      <w:proofErr w:type="spellStart"/>
      <w:r>
        <w:rPr>
          <w:rFonts w:ascii="Arial" w:eastAsia="Arial" w:hAnsi="Arial" w:cs="Arial"/>
          <w:sz w:val="16"/>
          <w:szCs w:val="16"/>
        </w:rPr>
        <w:t>nehospodářské</w:t>
      </w:r>
      <w:proofErr w:type="spellEnd"/>
      <w:r>
        <w:rPr>
          <w:rFonts w:ascii="Arial" w:eastAsia="Arial" w:hAnsi="Arial" w:cs="Arial"/>
          <w:sz w:val="16"/>
          <w:szCs w:val="16"/>
        </w:rPr>
        <w:t xml:space="preserve"> činnosti výzkumných organizací, což jsou činnosti dle bodu 19 Rámce.</w:t>
      </w:r>
    </w:p>
    <w:p w14:paraId="50CBFE6E" w14:textId="77777777" w:rsidR="005B749B" w:rsidRDefault="00122B4B">
      <w:pPr>
        <w:ind w:left="-567"/>
        <w:jc w:val="both"/>
        <w:rPr>
          <w:rFonts w:ascii="Arial" w:eastAsia="Arial" w:hAnsi="Arial" w:cs="Arial"/>
          <w:sz w:val="16"/>
          <w:szCs w:val="16"/>
        </w:rPr>
      </w:pPr>
      <w:r>
        <w:rPr>
          <w:rFonts w:ascii="Arial" w:eastAsia="Arial" w:hAnsi="Arial" w:cs="Arial"/>
          <w:sz w:val="16"/>
          <w:szCs w:val="16"/>
        </w:rPr>
        <w:t xml:space="preserve">***Podpora velkým podnikům na inovace postupů a organizační inovace je slučitelná pouze za podmínek uvedených </w:t>
      </w:r>
      <w:r>
        <w:rPr>
          <w:rFonts w:ascii="Arial" w:eastAsia="Arial" w:hAnsi="Arial" w:cs="Arial"/>
          <w:sz w:val="16"/>
          <w:szCs w:val="16"/>
        </w:rPr>
        <w:br/>
        <w:t>v čl. 29 odst. 2 Nařízení.</w:t>
      </w:r>
    </w:p>
    <w:p w14:paraId="3CEC9E0C" w14:textId="77777777" w:rsidR="005B749B" w:rsidRDefault="00122B4B">
      <w:pPr>
        <w:ind w:left="-567"/>
        <w:jc w:val="both"/>
        <w:rPr>
          <w:rFonts w:ascii="Arial" w:eastAsia="Arial" w:hAnsi="Arial" w:cs="Arial"/>
          <w:sz w:val="16"/>
          <w:szCs w:val="16"/>
        </w:rPr>
      </w:pPr>
      <w:r>
        <w:rPr>
          <w:rFonts w:ascii="Arial" w:eastAsia="Arial" w:hAnsi="Arial" w:cs="Arial"/>
          <w:color w:val="000000"/>
          <w:sz w:val="16"/>
          <w:szCs w:val="16"/>
        </w:rPr>
        <w:t xml:space="preserve">**** Navýšení intenzity podpory je možné využít, je-li splněna jedna z podmínek článku 25 odst. 6, písm. b bodů i) a </w:t>
      </w:r>
      <w:proofErr w:type="spellStart"/>
      <w:r>
        <w:rPr>
          <w:rFonts w:ascii="Arial" w:eastAsia="Arial" w:hAnsi="Arial" w:cs="Arial"/>
          <w:color w:val="000000"/>
          <w:sz w:val="16"/>
          <w:szCs w:val="16"/>
        </w:rPr>
        <w:t>ii</w:t>
      </w:r>
      <w:proofErr w:type="spellEnd"/>
      <w:r>
        <w:rPr>
          <w:rFonts w:ascii="Arial" w:eastAsia="Arial" w:hAnsi="Arial" w:cs="Arial"/>
          <w:color w:val="000000"/>
          <w:sz w:val="16"/>
          <w:szCs w:val="16"/>
        </w:rPr>
        <w:t>) Nařízení. Konkrétní vymezení poskytovatel uvede v zadávací dokumentaci k příslušné veřejné soutěži.</w:t>
      </w:r>
    </w:p>
    <w:p w14:paraId="13C24922" w14:textId="1F7C5CAB" w:rsidR="002A00B2" w:rsidRDefault="002A00B2" w:rsidP="002A00B2"/>
    <w:p w14:paraId="00FBD242" w14:textId="77777777" w:rsidR="002A00B2" w:rsidRDefault="002A00B2" w:rsidP="002A00B2"/>
    <w:p w14:paraId="05D4A28E" w14:textId="7E54BC21" w:rsidR="005B749B" w:rsidRDefault="00122B4B" w:rsidP="002A00B2">
      <w:pPr>
        <w:rPr>
          <w:rFonts w:ascii="Arial" w:eastAsia="Arial" w:hAnsi="Arial" w:cs="Arial"/>
          <w:b/>
          <w:color w:val="000000"/>
          <w:sz w:val="30"/>
          <w:szCs w:val="30"/>
        </w:rPr>
      </w:pPr>
      <w:r>
        <w:rPr>
          <w:rFonts w:ascii="Arial" w:eastAsia="Arial" w:hAnsi="Arial" w:cs="Arial"/>
          <w:b/>
          <w:color w:val="000000"/>
          <w:sz w:val="30"/>
          <w:szCs w:val="30"/>
        </w:rPr>
        <w:t>12. Příjemci podpory</w:t>
      </w:r>
    </w:p>
    <w:p w14:paraId="496CD4B0"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Uchazečem, respektive příjemcem podpory na projekt podle zákona o podpoře výzkumu, experimentálního vývoje a inovací, Rámce a Nařízení, mohou být:</w:t>
      </w:r>
    </w:p>
    <w:p w14:paraId="6F283921" w14:textId="77777777" w:rsidR="005B749B" w:rsidRDefault="00122B4B">
      <w:pPr>
        <w:numPr>
          <w:ilvl w:val="0"/>
          <w:numId w:val="4"/>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b/>
          <w:color w:val="000000"/>
          <w:sz w:val="22"/>
          <w:szCs w:val="22"/>
        </w:rPr>
        <w:t>Organizace pro výzkum a šíření znalostí</w:t>
      </w:r>
      <w:r>
        <w:rPr>
          <w:rFonts w:ascii="Arial" w:eastAsia="Arial" w:hAnsi="Arial" w:cs="Arial"/>
          <w:color w:val="000000"/>
          <w:sz w:val="22"/>
          <w:szCs w:val="22"/>
        </w:rPr>
        <w:t xml:space="preserve"> – právnické osoby, které splňují definici výzkumné organizace podle čl. 2 odst. 83 Nařízení a dle zákona o podpoře výzkumu, experimentálního vývoje a inovací. Tyto organizace mohou řešit projekt samostatně nebo ve spolupráci s dalšími účastníky. Pokud výzkumné organizace vykonávají kromě </w:t>
      </w:r>
      <w:proofErr w:type="spellStart"/>
      <w:r>
        <w:rPr>
          <w:rFonts w:ascii="Arial" w:eastAsia="Arial" w:hAnsi="Arial" w:cs="Arial"/>
          <w:color w:val="000000"/>
          <w:sz w:val="22"/>
          <w:szCs w:val="22"/>
        </w:rPr>
        <w:t>nehospodářských</w:t>
      </w:r>
      <w:proofErr w:type="spellEnd"/>
      <w:r>
        <w:rPr>
          <w:rFonts w:ascii="Arial" w:eastAsia="Arial" w:hAnsi="Arial" w:cs="Arial"/>
          <w:color w:val="000000"/>
          <w:sz w:val="22"/>
          <w:szCs w:val="22"/>
        </w:rPr>
        <w:t xml:space="preserve"> činností i hospodářské činnosti, mají povinnost vést oddělené účetnictví pro náklady a příjmy z těchto hospodářských činností.</w:t>
      </w:r>
    </w:p>
    <w:p w14:paraId="752494FB" w14:textId="77777777" w:rsidR="005B749B" w:rsidRDefault="00122B4B">
      <w:pPr>
        <w:numPr>
          <w:ilvl w:val="0"/>
          <w:numId w:val="4"/>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b/>
          <w:color w:val="000000"/>
          <w:sz w:val="22"/>
          <w:szCs w:val="22"/>
        </w:rPr>
        <w:t>Podniky</w:t>
      </w:r>
      <w:r>
        <w:rPr>
          <w:rFonts w:ascii="Arial" w:eastAsia="Arial" w:hAnsi="Arial" w:cs="Arial"/>
          <w:color w:val="000000"/>
          <w:sz w:val="22"/>
          <w:szCs w:val="22"/>
        </w:rPr>
        <w:t xml:space="preserve"> – právnické i fyzické osoby vykonávající hospodářskou činnost, bez ohledu na právní formu (příloha 1 Nařízení), které řeší projekt samostatně nebo ve spolupráci s dalšími účastníky a prokáží schopnost projekt spolufinancovat z neveřejných prostředků. </w:t>
      </w:r>
    </w:p>
    <w:p w14:paraId="177453E7" w14:textId="77777777" w:rsidR="005B749B" w:rsidRDefault="00122B4B">
      <w:pPr>
        <w:numPr>
          <w:ilvl w:val="0"/>
          <w:numId w:val="4"/>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b/>
          <w:color w:val="000000"/>
          <w:sz w:val="22"/>
          <w:szCs w:val="22"/>
        </w:rPr>
        <w:t>Organizační složky státu</w:t>
      </w:r>
      <w:r>
        <w:rPr>
          <w:rFonts w:ascii="Arial" w:eastAsia="Arial" w:hAnsi="Arial" w:cs="Arial"/>
          <w:color w:val="000000"/>
          <w:sz w:val="22"/>
          <w:szCs w:val="22"/>
        </w:rPr>
        <w:t xml:space="preserve"> dle § 3 odst. 1 zákona č. 219/2000 Sb., o majetku České republiky a jejím vystupování v právních vztazích a jimi zřízené příspěvkové organizace dle § 54 téhož zákona. </w:t>
      </w:r>
    </w:p>
    <w:p w14:paraId="64C37BFD" w14:textId="77777777" w:rsidR="005B749B" w:rsidRDefault="00122B4B">
      <w:pPr>
        <w:numPr>
          <w:ilvl w:val="0"/>
          <w:numId w:val="4"/>
        </w:numPr>
        <w:pBdr>
          <w:top w:val="nil"/>
          <w:left w:val="nil"/>
          <w:bottom w:val="nil"/>
          <w:right w:val="nil"/>
          <w:between w:val="nil"/>
        </w:pBdr>
        <w:spacing w:after="120" w:line="360" w:lineRule="auto"/>
        <w:ind w:left="1276"/>
        <w:jc w:val="both"/>
        <w:rPr>
          <w:rFonts w:ascii="Arial" w:eastAsia="Arial" w:hAnsi="Arial" w:cs="Arial"/>
          <w:b/>
          <w:color w:val="000000"/>
          <w:sz w:val="22"/>
          <w:szCs w:val="22"/>
        </w:rPr>
      </w:pPr>
      <w:r>
        <w:rPr>
          <w:rFonts w:ascii="Arial" w:eastAsia="Arial" w:hAnsi="Arial" w:cs="Arial"/>
          <w:b/>
          <w:color w:val="000000"/>
          <w:sz w:val="22"/>
          <w:szCs w:val="22"/>
        </w:rPr>
        <w:t>Územně samosprávné celky.</w:t>
      </w:r>
    </w:p>
    <w:p w14:paraId="3A788628"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Zadávací dokumentace k příslušné veřejné soutěži může okruh výše vyjmenovaných uchazečů zúžit. Preferovaným modelem spolupráce je účast podniku ve spolupráci s výzkumnou organizací.</w:t>
      </w:r>
    </w:p>
    <w:p w14:paraId="3CBF7FED"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13. Způsobilost uchazečů o podporu</w:t>
      </w:r>
    </w:p>
    <w:p w14:paraId="199B874F"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Podporu na projekt realizovaný v programu mohou získat pouze ti uchazeči, kteří splňují podmínky způsobilosti dané § 18 zákona o podpoře výzkumu, experimentálního vývoje a inovací a Nařízení. Uchází-li se o řešení jednoho projektu společně více uchazečů, vztahuje se povinnost prokázat způsobilost na všechny tyto uchazeče.</w:t>
      </w:r>
    </w:p>
    <w:p w14:paraId="7EA29DDD"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Způsobilost prokazuje uchazeč doklady dle zákona o podpoře výzkumu, experimentálního vývoje a inovací způsobem stanoveným poskytovatelem v zadávací dokumentaci.</w:t>
      </w:r>
    </w:p>
    <w:p w14:paraId="7118E1AC"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14. Způsobilé a uznané náklady</w:t>
      </w:r>
    </w:p>
    <w:p w14:paraId="629664BD" w14:textId="77777777" w:rsidR="005B749B" w:rsidRDefault="00122B4B">
      <w:pPr>
        <w:spacing w:after="120" w:line="360" w:lineRule="auto"/>
        <w:ind w:firstLine="426"/>
        <w:jc w:val="both"/>
      </w:pPr>
      <w:r>
        <w:rPr>
          <w:rFonts w:ascii="Arial" w:eastAsia="Arial" w:hAnsi="Arial" w:cs="Arial"/>
          <w:sz w:val="22"/>
          <w:szCs w:val="22"/>
        </w:rPr>
        <w:t>Podpora bude poskytována na uznané náklady projektu, tj. na ty způsobilé náklady, které jsou odůvodněné, které jsou v rozsahu nezbytném pro účely projektu, a které poskytovatel schválí. Uchazeč může jako způsobilé náklady navrhnout pouze náklady vymezené v souladu se zákonem o podpoře výzkumu, experimentálního vývoje a inovací, a dále v případě režimu veřejné podpory podle kategorie podpory, tj. v souladu s čl. 25, čl. 28 a čl. 29 Nařízení. Bližší specifikace způsobilých nákladů bude součástí zadávací dokumentace k příslušné veřejné soutěži.</w:t>
      </w:r>
    </w:p>
    <w:p w14:paraId="3EA39E2C" w14:textId="77777777" w:rsidR="005B749B" w:rsidRDefault="00122B4B">
      <w:pP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15. Motivační účinek</w:t>
      </w:r>
    </w:p>
    <w:p w14:paraId="25F7CCF6"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 naplnění cílů programu a podmínek Nařízení bude poskytovatel v rámci procesu hodnocení návrhů projektů posuzovat motivační účinek podpory podle čl. 6 Nařízení. Pro splnění motivačního účinku dle čl. 6 Nařízení platí, že práce na projektu/činnosti nesmí být zahájeny</w:t>
      </w:r>
      <w:r>
        <w:rPr>
          <w:rFonts w:ascii="Arial" w:eastAsia="Arial" w:hAnsi="Arial" w:cs="Arial"/>
          <w:sz w:val="22"/>
          <w:szCs w:val="22"/>
          <w:vertAlign w:val="superscript"/>
        </w:rPr>
        <w:footnoteReference w:id="10"/>
      </w:r>
      <w:r>
        <w:rPr>
          <w:rFonts w:ascii="Arial" w:eastAsia="Arial" w:hAnsi="Arial" w:cs="Arial"/>
          <w:sz w:val="22"/>
          <w:szCs w:val="22"/>
        </w:rPr>
        <w:t xml:space="preserve"> před podáním žádosti o podporu. </w:t>
      </w:r>
    </w:p>
    <w:p w14:paraId="2E7EBE14"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16. Očekávané výsledky programu</w:t>
      </w:r>
    </w:p>
    <w:p w14:paraId="4F4ECE65"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Program umožní dosáhnout všech druhů výstupů ve formě výsledků dle metodiky hodnocení výzkumných organizací a hodnocení programů účelové podpory platné v době hodnocení programu (dále také “metodika”). Podporu získají pouze ty projekty, které odůvodněně předpokládají dosažení alespoň jednoho hlavního výstupu ve formě výsledku dle metodiky. Výčet podporovaných výstupů ve formě výsledků bude konkretizován při přípravě jednotlivých veřejných soutěží a bude vždy upřesněn v dané zadávací dokumentaci. Poskytovatel bude požadovat smysluplné zajištění otevřeného přístupu k výsledkům vytvořeným se </w:t>
      </w:r>
      <w:proofErr w:type="spellStart"/>
      <w:r>
        <w:rPr>
          <w:rFonts w:ascii="Arial" w:eastAsia="Arial" w:hAnsi="Arial" w:cs="Arial"/>
          <w:sz w:val="22"/>
          <w:szCs w:val="22"/>
        </w:rPr>
        <w:t>spolupodílem</w:t>
      </w:r>
      <w:proofErr w:type="spellEnd"/>
      <w:r>
        <w:rPr>
          <w:rFonts w:ascii="Arial" w:eastAsia="Arial" w:hAnsi="Arial" w:cs="Arial"/>
          <w:sz w:val="22"/>
          <w:szCs w:val="22"/>
        </w:rPr>
        <w:t xml:space="preserve"> veřejných zdrojů. Konkrétní podmínky budou uvedeny v zadávací dokumentaci k příslušné veřejné soutěži. </w:t>
      </w:r>
    </w:p>
    <w:p w14:paraId="1D50DD53"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Existuje celá řada dalších poznatků a dovedností v souladu s § 2 odst. 2, písmeno k) zákona o podpoře výzkumu, experimentálního vývoje a inovací, které se očekávají jako výsledky aplikovaného výzkumu a inovací. Z tohoto důvodu bude program hodnocen nejen na základě výstupů ve formě výsledků dle aktuálně platné metodiky, ale také podle dosažených poznatků, dovedností a dopadů. Tato hodnocení proběhnou v rámci průběžného a závěrečného hodnocení programu. </w:t>
      </w:r>
    </w:p>
    <w:p w14:paraId="42476A75"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 výstupy ve formě výsledků dle metodiky a Rejstříku informací o výsledcích druhu „O” platí, že musí splňovat podmínku aplikovatelnosti v praxi a následně bude poskytovatel jejich aplikace v praxi sledovat v rámci monitoringu implementačních plánů. Posouzení plánovaných výstupů, resp. výsledků je součástí hodnocení návrhů projektů.</w:t>
      </w:r>
    </w:p>
    <w:p w14:paraId="48CBD1E9"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Využití dosažených výstupů ve formě výsledků musí v praxi přispět k plnění stanovených cílů programu a k pozitivním společenským (sociálním a ekonomickým) dopadům a musí být prokazatelně přínosné. Za výsledky v programu SIGMA, vedoucích ke zmíněným dopadům, se považuje např. zvýšení soukromých výdajů na </w:t>
      </w:r>
      <w:proofErr w:type="spellStart"/>
      <w:r>
        <w:rPr>
          <w:rFonts w:ascii="Arial" w:eastAsia="Arial" w:hAnsi="Arial" w:cs="Arial"/>
          <w:sz w:val="22"/>
          <w:szCs w:val="22"/>
        </w:rPr>
        <w:t>VaVaI</w:t>
      </w:r>
      <w:proofErr w:type="spellEnd"/>
      <w:r>
        <w:rPr>
          <w:rFonts w:ascii="Arial" w:eastAsia="Arial" w:hAnsi="Arial" w:cs="Arial"/>
          <w:sz w:val="22"/>
          <w:szCs w:val="22"/>
        </w:rPr>
        <w:t xml:space="preserve">, zvýšení počtu spoluprací podniků a výzkumných organizací a současně i navýšení počtu zavedených inovací. Z toho vyplývající vyšší produktivita podniků, nárůst přidané hodnoty a např. vyšší kvalita pracovních podmínek. </w:t>
      </w:r>
    </w:p>
    <w:p w14:paraId="4E40B574"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17. Očekávané přínosy programu</w:t>
      </w:r>
    </w:p>
    <w:p w14:paraId="237E0CDE"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Očekávané přínosy programu SIGMA se dají rozdělit do tří základních, na sebe navazujících, oblastí: ekonomické; společenské; pro podporu </w:t>
      </w:r>
      <w:proofErr w:type="spellStart"/>
      <w:r>
        <w:rPr>
          <w:rFonts w:ascii="Arial" w:eastAsia="Arial" w:hAnsi="Arial" w:cs="Arial"/>
          <w:sz w:val="22"/>
          <w:szCs w:val="22"/>
        </w:rPr>
        <w:t>VaVaI</w:t>
      </w:r>
      <w:proofErr w:type="spellEnd"/>
      <w:r>
        <w:rPr>
          <w:rFonts w:ascii="Arial" w:eastAsia="Arial" w:hAnsi="Arial" w:cs="Arial"/>
          <w:sz w:val="22"/>
          <w:szCs w:val="22"/>
        </w:rPr>
        <w:t xml:space="preserve"> v ČR.</w:t>
      </w:r>
    </w:p>
    <w:p w14:paraId="35C05F70"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Očekávané ekonomické přínosy lze předpokládat hlavně v rozvoji technologií a postupů a s tím spojených dopadů jako například zvýšení tržeb, vývozu firem, produktivity práce, vyšší prestiže podniků a výzkumných organizací či usnadnění pronikání na zahraniční trhy. Lze předpokládat zvýšení počtu spoluprací a uplatnitelnosti výsledků výzkumných organizací a podniků a zvýšení počtu založených start-up a spin-</w:t>
      </w:r>
      <w:proofErr w:type="spellStart"/>
      <w:r>
        <w:rPr>
          <w:rFonts w:ascii="Arial" w:eastAsia="Arial" w:hAnsi="Arial" w:cs="Arial"/>
          <w:sz w:val="22"/>
          <w:szCs w:val="22"/>
        </w:rPr>
        <w:t>off</w:t>
      </w:r>
      <w:proofErr w:type="spellEnd"/>
      <w:r>
        <w:rPr>
          <w:rFonts w:ascii="Arial" w:eastAsia="Arial" w:hAnsi="Arial" w:cs="Arial"/>
          <w:sz w:val="22"/>
          <w:szCs w:val="22"/>
        </w:rPr>
        <w:t xml:space="preserve"> firem. Současně aktivity v programu SIGMA napomůžou k posílení fungování regionálních inovačních systémů v krajích a k posílení počtu subjektů spolupracujících s regionálním inovačním centrem. </w:t>
      </w:r>
    </w:p>
    <w:p w14:paraId="301A2DC5" w14:textId="77777777" w:rsidR="005B749B" w:rsidRDefault="00122B4B">
      <w:pPr>
        <w:spacing w:after="120" w:line="360" w:lineRule="auto"/>
        <w:ind w:firstLine="426"/>
        <w:jc w:val="both"/>
        <w:rPr>
          <w:rFonts w:ascii="Arial" w:eastAsia="Arial" w:hAnsi="Arial" w:cs="Arial"/>
          <w:sz w:val="22"/>
          <w:szCs w:val="22"/>
        </w:rPr>
      </w:pPr>
      <w:bookmarkStart w:id="221" w:name="_3znysh7" w:colFirst="0" w:colLast="0"/>
      <w:bookmarkEnd w:id="221"/>
      <w:r>
        <w:rPr>
          <w:rFonts w:ascii="Arial" w:eastAsia="Arial" w:hAnsi="Arial" w:cs="Arial"/>
          <w:sz w:val="22"/>
          <w:szCs w:val="22"/>
        </w:rPr>
        <w:t xml:space="preserve">U společenských přínosů lze předpokládat zvýšení kvality života společnosti (například formou zkvalitnění vzdělávání, zefektivnění sociálních aparátů a služeb, zvýšení mezd či snadnější přístup k novým technologiím formou otevřeného přístupu). Z pohledu mezinárodního přesahu lze očekávat i větší provázanost mezinárodní výzkumné spolupráce, sdílení know-how a zvyšování účasti v mezinárodních konsorciích. Očekává se široké využití získaných znalostí díky transferu technologií a zpřístupnění výsledků </w:t>
      </w:r>
      <w:proofErr w:type="spellStart"/>
      <w:r>
        <w:rPr>
          <w:rFonts w:ascii="Arial" w:eastAsia="Arial" w:hAnsi="Arial" w:cs="Arial"/>
          <w:sz w:val="22"/>
          <w:szCs w:val="22"/>
        </w:rPr>
        <w:t>VaVaI</w:t>
      </w:r>
      <w:proofErr w:type="spellEnd"/>
      <w:r>
        <w:rPr>
          <w:rFonts w:ascii="Arial" w:eastAsia="Arial" w:hAnsi="Arial" w:cs="Arial"/>
          <w:sz w:val="22"/>
          <w:szCs w:val="22"/>
        </w:rPr>
        <w:t xml:space="preserve"> veřejnosti v maximální možné míře. Program přispěje k odstraňování bariér a řešení společenských výzev v inovačním systému a ve společnosti.</w:t>
      </w:r>
    </w:p>
    <w:p w14:paraId="775AAF7C"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Program SIGMA je v současnosti jediným programem, který zohledňuje aktuální témata a je dostatečně flexibilní pro implementaci nových potřeb vlády, veřejné správy, regionů a společnosti, příp. pro řešení výzkumných potřeb vzniklých v krizových situacích. Výrazně tím snižuje časovou náročnost spojenou především s procesem tvorby nového programu, který by na aktuálně vznikající téma mohl reagovat, a přispívá tak k zefektivnění podpory </w:t>
      </w:r>
      <w:proofErr w:type="spellStart"/>
      <w:r>
        <w:rPr>
          <w:rFonts w:ascii="Arial" w:eastAsia="Arial" w:hAnsi="Arial" w:cs="Arial"/>
          <w:sz w:val="22"/>
          <w:szCs w:val="22"/>
        </w:rPr>
        <w:t>VaVaI</w:t>
      </w:r>
      <w:proofErr w:type="spellEnd"/>
      <w:r>
        <w:rPr>
          <w:rFonts w:ascii="Arial" w:eastAsia="Arial" w:hAnsi="Arial" w:cs="Arial"/>
          <w:sz w:val="22"/>
          <w:szCs w:val="22"/>
        </w:rPr>
        <w:t xml:space="preserve"> v ČR. TA ČR v tomto směru klade důraz na rozvoj systémových opatření včetně zavádění principů odpovědného výzkumu a inovací do řešení projektů aplikovaného výzkumu a inovací. Přínosem zavádění zmíněných principů je produkce výsledků </w:t>
      </w:r>
      <w:proofErr w:type="spellStart"/>
      <w:r>
        <w:rPr>
          <w:rFonts w:ascii="Arial" w:eastAsia="Arial" w:hAnsi="Arial" w:cs="Arial"/>
          <w:sz w:val="22"/>
          <w:szCs w:val="22"/>
        </w:rPr>
        <w:t>VaVaI</w:t>
      </w:r>
      <w:proofErr w:type="spellEnd"/>
      <w:r>
        <w:rPr>
          <w:rFonts w:ascii="Arial" w:eastAsia="Arial" w:hAnsi="Arial" w:cs="Arial"/>
          <w:sz w:val="22"/>
          <w:szCs w:val="22"/>
        </w:rPr>
        <w:t>, které jsou v souladu s potřebami, hodnotami, očekáváním společnosti a uvažováním o dopadech výzkumné a inovační činnosti v širším kontextu. Program SIGMA rovněž přispěje ke zvýšení počtu výsledků výzkumu aplikovaných v praxi a nárůstu komerčního potenciálu výsledků podpořených projektů. Synergickým efektem programu bude přenos „dobré praxe“ a osvědčených postupů mezi spolupracujícími partnery.</w:t>
      </w:r>
    </w:p>
    <w:p w14:paraId="6D0B2ED7"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18. Způsob a kritéria hodnocení návrhů projektů</w:t>
      </w:r>
    </w:p>
    <w:p w14:paraId="6110E59D"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V souladu s pravidly stanovenými zákonem o podpoře výzkumu, experimentálního vývoje a inovací jmenuje poskytovatel komisi pro přijímání návrhů projektů. Tato komise vyhodnotí dodržení podmínek veřejné soutěže pro podání návrhů projektů daných vyhlášením veřejné soutěže a prokázání způsobilosti hlavního uchazeče a dalších účastníků. O přijetí či nepřijetí návrhu projektu do veřejné soutěže rozhoduje poskytovatel v souladu s § 21 odst. 3 zákona o podpoře výzkumu, experimentálního vývoje a inovací, a to na základě protokolu zpracovaného komisí pro přijímání návrhů projektů, resp. odborným poradním orgánem.</w:t>
      </w:r>
    </w:p>
    <w:p w14:paraId="6045AD72"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Pro hodnocení návrhů projektů přijatých do veřejné soutěže ustanoví poskytovatel odborný poradní orgán. Předpokládaná použitá kritéria pro výběr projektů jsou: </w:t>
      </w:r>
    </w:p>
    <w:p w14:paraId="6C1BE074" w14:textId="77777777" w:rsidR="005B749B" w:rsidRDefault="00122B4B">
      <w:pPr>
        <w:numPr>
          <w:ilvl w:val="0"/>
          <w:numId w:val="6"/>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splnění podmínek veřejné soutěže;</w:t>
      </w:r>
    </w:p>
    <w:p w14:paraId="047EAD84" w14:textId="77777777" w:rsidR="005B749B" w:rsidRDefault="00122B4B">
      <w:pPr>
        <w:numPr>
          <w:ilvl w:val="0"/>
          <w:numId w:val="6"/>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potřebnost projektu;</w:t>
      </w:r>
    </w:p>
    <w:p w14:paraId="0AD35FAC" w14:textId="77777777" w:rsidR="005B749B" w:rsidRDefault="00122B4B">
      <w:pPr>
        <w:numPr>
          <w:ilvl w:val="0"/>
          <w:numId w:val="6"/>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color w:val="000000"/>
          <w:sz w:val="22"/>
          <w:szCs w:val="22"/>
        </w:rPr>
        <w:t>proveditelnost a postup realizace projektu;</w:t>
      </w:r>
    </w:p>
    <w:p w14:paraId="6A09FE3B" w14:textId="77777777" w:rsidR="005B749B" w:rsidRDefault="00122B4B">
      <w:pPr>
        <w:numPr>
          <w:ilvl w:val="0"/>
          <w:numId w:val="6"/>
        </w:numPr>
        <w:pBdr>
          <w:top w:val="nil"/>
          <w:left w:val="nil"/>
          <w:bottom w:val="nil"/>
          <w:right w:val="nil"/>
          <w:between w:val="nil"/>
        </w:pBdr>
        <w:spacing w:after="120" w:line="360" w:lineRule="auto"/>
        <w:ind w:left="1276"/>
        <w:jc w:val="both"/>
        <w:rPr>
          <w:rFonts w:ascii="Arial" w:eastAsia="Arial" w:hAnsi="Arial" w:cs="Arial"/>
          <w:color w:val="000000"/>
          <w:sz w:val="22"/>
          <w:szCs w:val="22"/>
        </w:rPr>
      </w:pPr>
      <w:r>
        <w:rPr>
          <w:rFonts w:ascii="Arial" w:eastAsia="Arial" w:hAnsi="Arial" w:cs="Arial"/>
          <w:color w:val="000000"/>
          <w:sz w:val="22"/>
          <w:szCs w:val="22"/>
        </w:rPr>
        <w:t>očekávané výsledky a dopady projektu.</w:t>
      </w:r>
    </w:p>
    <w:p w14:paraId="1C6B18D8"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Podrobnější informace o podmínkách konkrétní veřejné soutěže a dalších náležitostech, včetně hodnoticího procesu, stanoví zadávací dokumentace k příslušné veřejné soutěži.</w:t>
      </w:r>
    </w:p>
    <w:p w14:paraId="53A4D02A"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Při hodnocení návrhů projektů se poskytovatel zaměří na nastavení efektivního a hospodárného hodnoticího procesu. Součástí hodnocení návrhu projektu bude rovněž vyhodnocení případných duplicit s jinými projekty aplikovaného výzkumu a inovací.</w:t>
      </w:r>
    </w:p>
    <w:p w14:paraId="74D2AFD9"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19. Kritéria splnění cílů programu</w:t>
      </w:r>
    </w:p>
    <w:p w14:paraId="51B11ACE"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Dosažení cílů programu se bude hodnotit v souladu s metodikou a dalšími podmínkami stanovených poskytovatelem v rámci průběžného a závěrečného hodnocení programu. Dosažení cílů programu se bude hodnotit nejen na základě souboru indikátorů vstupů, výstupů, výsledků a dopadů určených pro monitorování průběhu plnění programu (průběžné hodnocení), ale také podle jeho celkové výkonnosti a úspěšnosti (hodnocení dopadů). Sledování indikátorů hlavního cíle a dílčích cílů budou probíhat na základě jak kvantitativních, tak kvalitativních dat. Doplnění o kvalitativní studie upřesní výsledky hodnocení naplňování cílů. Kvantitativní indikátory s vazbou na hlavní cíl programu budou také sledovány na úrovni všech dílčích cílů. </w:t>
      </w:r>
    </w:p>
    <w:p w14:paraId="125E3E29" w14:textId="77777777" w:rsidR="005B749B" w:rsidRDefault="00122B4B">
      <w:pPr>
        <w:rPr>
          <w:rFonts w:ascii="Arial" w:eastAsia="Arial" w:hAnsi="Arial" w:cs="Arial"/>
          <w:sz w:val="22"/>
          <w:szCs w:val="22"/>
        </w:rPr>
      </w:pPr>
      <w:r>
        <w:br w:type="page"/>
      </w:r>
    </w:p>
    <w:p w14:paraId="44835EE5" w14:textId="12573423" w:rsidR="005B749B" w:rsidRDefault="00122B4B">
      <w:pPr>
        <w:spacing w:before="240" w:line="360" w:lineRule="auto"/>
        <w:ind w:left="-709"/>
        <w:jc w:val="both"/>
        <w:rPr>
          <w:rFonts w:ascii="Arial" w:eastAsia="Arial" w:hAnsi="Arial" w:cs="Arial"/>
          <w:b/>
          <w:sz w:val="22"/>
          <w:szCs w:val="22"/>
        </w:rPr>
      </w:pPr>
      <w:r>
        <w:rPr>
          <w:rFonts w:ascii="Arial" w:eastAsia="Arial" w:hAnsi="Arial" w:cs="Arial"/>
          <w:b/>
          <w:sz w:val="22"/>
          <w:szCs w:val="22"/>
        </w:rPr>
        <w:t xml:space="preserve">Tabulka 4: Indikátory pro </w:t>
      </w:r>
      <w:r w:rsidR="002A00B2">
        <w:rPr>
          <w:rFonts w:ascii="Arial" w:eastAsia="Arial" w:hAnsi="Arial" w:cs="Arial"/>
          <w:b/>
          <w:sz w:val="22"/>
          <w:szCs w:val="22"/>
        </w:rPr>
        <w:t>program</w:t>
      </w:r>
      <w:r>
        <w:rPr>
          <w:rFonts w:ascii="Arial" w:eastAsia="Arial" w:hAnsi="Arial" w:cs="Arial"/>
          <w:b/>
          <w:sz w:val="22"/>
          <w:szCs w:val="22"/>
        </w:rPr>
        <w:t xml:space="preserve"> SIGMA</w:t>
      </w:r>
    </w:p>
    <w:tbl>
      <w:tblPr>
        <w:tblStyle w:val="a3"/>
        <w:tblW w:w="10480"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Change w:id="222" w:author="TA ČR" w:date="2021-11-18T10:37:00Z">
          <w:tblPr>
            <w:tblW w:w="104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15" w:type="dxa"/>
              <w:right w:w="115" w:type="dxa"/>
            </w:tblCellMar>
            <w:tblLook w:val="0600" w:firstRow="0" w:lastRow="0" w:firstColumn="0" w:lastColumn="0" w:noHBand="1" w:noVBand="1"/>
          </w:tblPr>
        </w:tblPrChange>
      </w:tblPr>
      <w:tblGrid>
        <w:gridCol w:w="6880"/>
        <w:gridCol w:w="1860"/>
        <w:gridCol w:w="1740"/>
        <w:tblGridChange w:id="223">
          <w:tblGrid>
            <w:gridCol w:w="6880"/>
            <w:gridCol w:w="1860"/>
            <w:gridCol w:w="1740"/>
          </w:tblGrid>
        </w:tblGridChange>
      </w:tblGrid>
      <w:tr w:rsidR="005B749B" w14:paraId="7C5276D6" w14:textId="77777777">
        <w:trPr>
          <w:trHeight w:val="264"/>
          <w:jc w:val="center"/>
          <w:trPrChange w:id="224" w:author="TA ČR" w:date="2021-11-18T10:37:00Z">
            <w:trPr>
              <w:trHeight w:val="264"/>
              <w:jc w:val="center"/>
            </w:trPr>
          </w:trPrChange>
        </w:trPr>
        <w:tc>
          <w:tcPr>
            <w:tcW w:w="688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Change w:id="225" w:author="TA ČR" w:date="2021-11-18T10:37:00Z">
              <w:tcPr>
                <w:tcW w:w="688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tcPrChange>
          </w:tcPr>
          <w:p w14:paraId="7EDC5346" w14:textId="77777777" w:rsidR="005B749B" w:rsidRDefault="00122B4B">
            <w:pPr>
              <w:jc w:val="center"/>
              <w:rPr>
                <w:rFonts w:ascii="Arial" w:eastAsia="Arial" w:hAnsi="Arial" w:cs="Arial"/>
                <w:b/>
                <w:sz w:val="22"/>
                <w:szCs w:val="22"/>
              </w:rPr>
            </w:pPr>
            <w:r>
              <w:rPr>
                <w:rFonts w:ascii="Arial" w:eastAsia="Arial" w:hAnsi="Arial" w:cs="Arial"/>
                <w:b/>
                <w:sz w:val="22"/>
                <w:szCs w:val="22"/>
              </w:rPr>
              <w:t>Indikátor</w:t>
            </w:r>
          </w:p>
        </w:tc>
        <w:tc>
          <w:tcPr>
            <w:tcW w:w="186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Change w:id="226" w:author="TA ČR" w:date="2021-11-18T10:37:00Z">
              <w:tcPr>
                <w:tcW w:w="186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tcPrChange>
          </w:tcPr>
          <w:p w14:paraId="6573ADB2" w14:textId="77777777" w:rsidR="005B749B" w:rsidRDefault="00122B4B">
            <w:pPr>
              <w:jc w:val="center"/>
              <w:rPr>
                <w:rFonts w:ascii="Arial" w:eastAsia="Arial" w:hAnsi="Arial" w:cs="Arial"/>
                <w:b/>
                <w:sz w:val="22"/>
                <w:szCs w:val="22"/>
              </w:rPr>
            </w:pPr>
            <w:r>
              <w:rPr>
                <w:rFonts w:ascii="Arial" w:eastAsia="Arial" w:hAnsi="Arial" w:cs="Arial"/>
                <w:b/>
                <w:sz w:val="22"/>
                <w:szCs w:val="22"/>
              </w:rPr>
              <w:t>Vazba</w:t>
            </w:r>
          </w:p>
        </w:tc>
        <w:tc>
          <w:tcPr>
            <w:tcW w:w="174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Change w:id="227" w:author="TA ČR" w:date="2021-11-18T10:37:00Z">
              <w:tcPr>
                <w:tcW w:w="1740" w:type="dxa"/>
                <w:tcBorders>
                  <w:top w:val="single" w:sz="6" w:space="0" w:color="000000"/>
                  <w:left w:val="single" w:sz="6" w:space="0" w:color="000000"/>
                  <w:bottom w:val="single" w:sz="12" w:space="0" w:color="000000"/>
                  <w:right w:val="single" w:sz="6" w:space="0" w:color="000000"/>
                </w:tcBorders>
                <w:shd w:val="clear" w:color="auto" w:fill="auto"/>
                <w:tcMar>
                  <w:top w:w="40" w:type="dxa"/>
                  <w:left w:w="40" w:type="dxa"/>
                  <w:bottom w:w="40" w:type="dxa"/>
                  <w:right w:w="40" w:type="dxa"/>
                </w:tcMar>
                <w:vAlign w:val="center"/>
              </w:tcPr>
            </w:tcPrChange>
          </w:tcPr>
          <w:p w14:paraId="21DB7CE1" w14:textId="77777777" w:rsidR="005B749B" w:rsidRDefault="00122B4B">
            <w:pPr>
              <w:jc w:val="center"/>
              <w:rPr>
                <w:rFonts w:ascii="Arial" w:eastAsia="Arial" w:hAnsi="Arial" w:cs="Arial"/>
                <w:b/>
                <w:sz w:val="22"/>
                <w:szCs w:val="22"/>
              </w:rPr>
            </w:pPr>
            <w:r>
              <w:rPr>
                <w:rFonts w:ascii="Arial" w:eastAsia="Arial" w:hAnsi="Arial" w:cs="Arial"/>
                <w:b/>
                <w:sz w:val="22"/>
                <w:szCs w:val="22"/>
              </w:rPr>
              <w:t>Počet</w:t>
            </w:r>
          </w:p>
        </w:tc>
      </w:tr>
      <w:tr w:rsidR="005B749B" w14:paraId="45210FA6" w14:textId="77777777">
        <w:trPr>
          <w:trHeight w:val="382"/>
          <w:jc w:val="center"/>
          <w:trPrChange w:id="228" w:author="TA ČR" w:date="2021-11-18T10:37:00Z">
            <w:trPr>
              <w:trHeight w:val="382"/>
              <w:jc w:val="center"/>
            </w:trPr>
          </w:trPrChange>
        </w:trPr>
        <w:tc>
          <w:tcPr>
            <w:tcW w:w="688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29" w:author="TA ČR" w:date="2021-11-18T10:37:00Z">
              <w:tcPr>
                <w:tcW w:w="688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2A5EB4E" w14:textId="77777777" w:rsidR="005B749B" w:rsidRDefault="00122B4B">
            <w:pPr>
              <w:ind w:left="113"/>
              <w:rPr>
                <w:rFonts w:ascii="Arial" w:eastAsia="Arial" w:hAnsi="Arial" w:cs="Arial"/>
                <w:b/>
                <w:sz w:val="22"/>
                <w:szCs w:val="22"/>
              </w:rPr>
            </w:pPr>
            <w:r>
              <w:rPr>
                <w:rFonts w:ascii="Arial" w:eastAsia="Arial" w:hAnsi="Arial" w:cs="Arial"/>
                <w:b/>
                <w:sz w:val="22"/>
                <w:szCs w:val="22"/>
              </w:rPr>
              <w:t>Objem poskytnuté podpory ze státního rozpočtu</w:t>
            </w:r>
          </w:p>
        </w:tc>
        <w:tc>
          <w:tcPr>
            <w:tcW w:w="186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30" w:author="TA ČR" w:date="2021-11-18T10:37:00Z">
              <w:tcPr>
                <w:tcW w:w="186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3240B0AE" w14:textId="77777777" w:rsidR="005B749B" w:rsidRDefault="00122B4B">
            <w:pPr>
              <w:jc w:val="center"/>
              <w:rPr>
                <w:rFonts w:ascii="Arial" w:eastAsia="Arial" w:hAnsi="Arial" w:cs="Arial"/>
                <w:sz w:val="22"/>
                <w:szCs w:val="22"/>
              </w:rPr>
            </w:pPr>
            <w:r>
              <w:rPr>
                <w:rFonts w:ascii="Arial" w:eastAsia="Arial" w:hAnsi="Arial" w:cs="Arial"/>
                <w:sz w:val="22"/>
                <w:szCs w:val="22"/>
              </w:rPr>
              <w:t>Hlavní cíl</w:t>
            </w:r>
          </w:p>
        </w:tc>
        <w:tc>
          <w:tcPr>
            <w:tcW w:w="174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31" w:author="TA ČR" w:date="2021-11-18T10:37:00Z">
              <w:tcPr>
                <w:tcW w:w="1740" w:type="dxa"/>
                <w:tcBorders>
                  <w:top w:val="single" w:sz="12"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6C6D688" w14:textId="0E77EA24" w:rsidR="005B749B" w:rsidRDefault="00122B4B">
            <w:pPr>
              <w:jc w:val="center"/>
              <w:rPr>
                <w:rFonts w:ascii="Arial" w:eastAsia="Arial" w:hAnsi="Arial" w:cs="Arial"/>
                <w:sz w:val="22"/>
                <w:szCs w:val="22"/>
              </w:rPr>
            </w:pPr>
            <w:del w:id="232" w:author="TA ČR" w:date="2021-11-18T10:37:00Z">
              <w:r>
                <w:rPr>
                  <w:rFonts w:ascii="Arial" w:eastAsia="Arial" w:hAnsi="Arial" w:cs="Arial"/>
                  <w:sz w:val="22"/>
                  <w:szCs w:val="22"/>
                </w:rPr>
                <w:delText>11 780</w:delText>
              </w:r>
            </w:del>
            <w:ins w:id="233" w:author="TA ČR" w:date="2021-11-18T10:37:00Z">
              <w:r w:rsidR="00080A40">
                <w:rPr>
                  <w:rFonts w:ascii="Arial" w:eastAsia="Arial" w:hAnsi="Arial" w:cs="Arial"/>
                  <w:sz w:val="22"/>
                  <w:szCs w:val="22"/>
                </w:rPr>
                <w:t>7 140</w:t>
              </w:r>
            </w:ins>
            <w:r>
              <w:rPr>
                <w:rFonts w:ascii="Arial" w:eastAsia="Arial" w:hAnsi="Arial" w:cs="Arial"/>
                <w:sz w:val="22"/>
                <w:szCs w:val="22"/>
              </w:rPr>
              <w:t xml:space="preserve"> mil. Kč</w:t>
            </w:r>
          </w:p>
        </w:tc>
      </w:tr>
      <w:tr w:rsidR="005B749B" w14:paraId="485C4FF1" w14:textId="77777777">
        <w:trPr>
          <w:trHeight w:val="382"/>
          <w:jc w:val="center"/>
          <w:trPrChange w:id="234"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35"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2062310B" w14:textId="77777777" w:rsidR="005B749B" w:rsidRDefault="00122B4B">
            <w:pPr>
              <w:ind w:left="113"/>
              <w:rPr>
                <w:rFonts w:ascii="Arial" w:eastAsia="Arial" w:hAnsi="Arial" w:cs="Arial"/>
                <w:b/>
                <w:sz w:val="22"/>
                <w:szCs w:val="22"/>
              </w:rPr>
            </w:pPr>
            <w:r>
              <w:rPr>
                <w:rFonts w:ascii="Arial" w:eastAsia="Arial" w:hAnsi="Arial" w:cs="Arial"/>
                <w:b/>
                <w:sz w:val="22"/>
                <w:szCs w:val="22"/>
              </w:rPr>
              <w:t>Počet podpořených projektů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36"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2002F63" w14:textId="77777777" w:rsidR="005B749B" w:rsidRDefault="00122B4B">
            <w:pPr>
              <w:jc w:val="center"/>
              <w:rPr>
                <w:rFonts w:ascii="Arial" w:eastAsia="Arial" w:hAnsi="Arial" w:cs="Arial"/>
                <w:sz w:val="22"/>
                <w:szCs w:val="22"/>
              </w:rPr>
            </w:pPr>
            <w:r>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37"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C26D23E" w14:textId="295E2858" w:rsidR="005B749B" w:rsidRDefault="00080A40">
            <w:pPr>
              <w:jc w:val="center"/>
              <w:rPr>
                <w:rFonts w:ascii="Arial" w:eastAsia="Arial" w:hAnsi="Arial" w:cs="Arial"/>
                <w:sz w:val="22"/>
                <w:szCs w:val="22"/>
              </w:rPr>
            </w:pPr>
            <w:r>
              <w:rPr>
                <w:rFonts w:ascii="Arial" w:eastAsia="Arial" w:hAnsi="Arial" w:cs="Arial"/>
                <w:sz w:val="22"/>
                <w:szCs w:val="22"/>
              </w:rPr>
              <w:t xml:space="preserve">1 </w:t>
            </w:r>
            <w:del w:id="238" w:author="TA ČR" w:date="2021-11-18T10:37:00Z">
              <w:r w:rsidR="001027A8">
                <w:rPr>
                  <w:rFonts w:ascii="Arial" w:eastAsia="Arial" w:hAnsi="Arial" w:cs="Arial"/>
                  <w:sz w:val="22"/>
                  <w:szCs w:val="22"/>
                </w:rPr>
                <w:delText>800</w:delText>
              </w:r>
            </w:del>
            <w:ins w:id="239" w:author="TA ČR" w:date="2021-11-18T10:37:00Z">
              <w:r>
                <w:rPr>
                  <w:rFonts w:ascii="Arial" w:eastAsia="Arial" w:hAnsi="Arial" w:cs="Arial"/>
                  <w:sz w:val="22"/>
                  <w:szCs w:val="22"/>
                </w:rPr>
                <w:t>330</w:t>
              </w:r>
            </w:ins>
            <w:r w:rsidR="00122B4B">
              <w:rPr>
                <w:rFonts w:ascii="Arial" w:eastAsia="Arial" w:hAnsi="Arial" w:cs="Arial"/>
                <w:sz w:val="22"/>
                <w:szCs w:val="22"/>
              </w:rPr>
              <w:t xml:space="preserve"> </w:t>
            </w:r>
          </w:p>
        </w:tc>
      </w:tr>
      <w:tr w:rsidR="005B749B" w14:paraId="133C43D0" w14:textId="77777777">
        <w:trPr>
          <w:trHeight w:val="382"/>
          <w:jc w:val="center"/>
          <w:trPrChange w:id="240"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41"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1873ABF7" w14:textId="77777777" w:rsidR="005B749B" w:rsidRDefault="00122B4B">
            <w:pPr>
              <w:ind w:left="113"/>
              <w:rPr>
                <w:rFonts w:ascii="Arial" w:eastAsia="Arial" w:hAnsi="Arial" w:cs="Arial"/>
                <w:b/>
                <w:sz w:val="22"/>
                <w:szCs w:val="22"/>
              </w:rPr>
            </w:pPr>
            <w:r>
              <w:rPr>
                <w:rFonts w:ascii="Arial" w:eastAsia="Arial" w:hAnsi="Arial" w:cs="Arial"/>
                <w:b/>
                <w:sz w:val="22"/>
                <w:szCs w:val="22"/>
              </w:rPr>
              <w:t>Počet podpořených zaměstnanců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42"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2898ED49" w14:textId="77777777" w:rsidR="005B749B" w:rsidRDefault="00122B4B">
            <w:pPr>
              <w:jc w:val="center"/>
              <w:rPr>
                <w:rFonts w:ascii="Arial" w:eastAsia="Arial" w:hAnsi="Arial" w:cs="Arial"/>
                <w:sz w:val="22"/>
                <w:szCs w:val="22"/>
              </w:rPr>
            </w:pPr>
            <w:r>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43"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DD3D919" w14:textId="1C3E7377" w:rsidR="005B749B" w:rsidRDefault="00080A40">
            <w:pPr>
              <w:jc w:val="center"/>
              <w:rPr>
                <w:rFonts w:ascii="Arial" w:eastAsia="Arial" w:hAnsi="Arial" w:cs="Arial"/>
                <w:sz w:val="22"/>
                <w:szCs w:val="22"/>
              </w:rPr>
            </w:pPr>
            <w:r>
              <w:rPr>
                <w:rFonts w:ascii="Arial" w:eastAsia="Arial" w:hAnsi="Arial" w:cs="Arial"/>
                <w:sz w:val="22"/>
                <w:szCs w:val="22"/>
              </w:rPr>
              <w:t xml:space="preserve">1 </w:t>
            </w:r>
            <w:del w:id="244" w:author="TA ČR" w:date="2021-11-18T10:37:00Z">
              <w:r w:rsidR="001027A8">
                <w:rPr>
                  <w:rFonts w:ascii="Arial" w:eastAsia="Arial" w:hAnsi="Arial" w:cs="Arial"/>
                  <w:sz w:val="22"/>
                  <w:szCs w:val="22"/>
                </w:rPr>
                <w:delText>850</w:delText>
              </w:r>
            </w:del>
            <w:ins w:id="245" w:author="TA ČR" w:date="2021-11-18T10:37:00Z">
              <w:r>
                <w:rPr>
                  <w:rFonts w:ascii="Arial" w:eastAsia="Arial" w:hAnsi="Arial" w:cs="Arial"/>
                  <w:sz w:val="22"/>
                  <w:szCs w:val="22"/>
                </w:rPr>
                <w:t>100</w:t>
              </w:r>
            </w:ins>
            <w:r w:rsidR="00122B4B">
              <w:rPr>
                <w:rFonts w:ascii="Arial" w:eastAsia="Arial" w:hAnsi="Arial" w:cs="Arial"/>
                <w:sz w:val="22"/>
                <w:szCs w:val="22"/>
              </w:rPr>
              <w:t xml:space="preserve"> FTE ročně</w:t>
            </w:r>
          </w:p>
        </w:tc>
      </w:tr>
      <w:tr w:rsidR="005B749B" w14:paraId="6B4B32FE" w14:textId="77777777">
        <w:trPr>
          <w:trHeight w:val="382"/>
          <w:jc w:val="center"/>
          <w:trPrChange w:id="246"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47"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A025117" w14:textId="77777777" w:rsidR="005B749B" w:rsidRDefault="00122B4B">
            <w:pPr>
              <w:ind w:left="113"/>
              <w:rPr>
                <w:rFonts w:ascii="Arial" w:eastAsia="Arial" w:hAnsi="Arial" w:cs="Arial"/>
                <w:b/>
                <w:sz w:val="22"/>
                <w:szCs w:val="22"/>
              </w:rPr>
            </w:pPr>
            <w:r>
              <w:rPr>
                <w:rFonts w:ascii="Arial" w:eastAsia="Arial" w:hAnsi="Arial" w:cs="Arial"/>
                <w:b/>
                <w:sz w:val="22"/>
                <w:szCs w:val="22"/>
              </w:rPr>
              <w:t>Dosažené výstupy/výsledky</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48"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15EDA09F" w14:textId="77777777" w:rsidR="005B749B" w:rsidRDefault="00122B4B">
            <w:pPr>
              <w:jc w:val="center"/>
              <w:rPr>
                <w:rFonts w:ascii="Arial" w:eastAsia="Arial" w:hAnsi="Arial" w:cs="Arial"/>
                <w:sz w:val="22"/>
                <w:szCs w:val="22"/>
              </w:rPr>
            </w:pPr>
            <w:r>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49"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5837AF41" w14:textId="22E05840" w:rsidR="005B749B" w:rsidRDefault="001027A8">
            <w:pPr>
              <w:jc w:val="center"/>
              <w:rPr>
                <w:rFonts w:ascii="Arial" w:eastAsia="Arial" w:hAnsi="Arial" w:cs="Arial"/>
                <w:sz w:val="22"/>
                <w:szCs w:val="22"/>
              </w:rPr>
            </w:pPr>
            <w:del w:id="250" w:author="TA ČR" w:date="2021-11-18T10:37:00Z">
              <w:r>
                <w:rPr>
                  <w:rFonts w:ascii="Arial" w:eastAsia="Arial" w:hAnsi="Arial" w:cs="Arial"/>
                  <w:sz w:val="22"/>
                  <w:szCs w:val="22"/>
                </w:rPr>
                <w:delText>11 500</w:delText>
              </w:r>
            </w:del>
            <w:ins w:id="251" w:author="TA ČR" w:date="2021-11-18T10:37:00Z">
              <w:r w:rsidR="00080A40">
                <w:rPr>
                  <w:rFonts w:ascii="Arial" w:eastAsia="Arial" w:hAnsi="Arial" w:cs="Arial"/>
                  <w:sz w:val="22"/>
                  <w:szCs w:val="22"/>
                </w:rPr>
                <w:t>6 875</w:t>
              </w:r>
            </w:ins>
          </w:p>
        </w:tc>
      </w:tr>
      <w:tr w:rsidR="005B749B" w14:paraId="52E68B77" w14:textId="77777777">
        <w:trPr>
          <w:trHeight w:val="382"/>
          <w:jc w:val="center"/>
          <w:trPrChange w:id="252"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53"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3EF02712" w14:textId="77777777" w:rsidR="005B749B" w:rsidRDefault="00122B4B">
            <w:pPr>
              <w:ind w:left="113"/>
              <w:rPr>
                <w:rFonts w:ascii="Arial" w:eastAsia="Arial" w:hAnsi="Arial" w:cs="Arial"/>
                <w:b/>
                <w:sz w:val="22"/>
                <w:szCs w:val="22"/>
              </w:rPr>
            </w:pPr>
            <w:r>
              <w:rPr>
                <w:rFonts w:ascii="Arial" w:eastAsia="Arial" w:hAnsi="Arial" w:cs="Arial"/>
                <w:b/>
                <w:sz w:val="22"/>
                <w:szCs w:val="22"/>
              </w:rPr>
              <w:t>Kvalitativní indikátor Společenská relevance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54"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1E17AD7D" w14:textId="77777777" w:rsidR="005B749B" w:rsidRDefault="00122B4B">
            <w:pPr>
              <w:jc w:val="center"/>
              <w:rPr>
                <w:rFonts w:ascii="Arial" w:eastAsia="Arial" w:hAnsi="Arial" w:cs="Arial"/>
                <w:sz w:val="22"/>
                <w:szCs w:val="22"/>
              </w:rPr>
            </w:pPr>
            <w:r>
              <w:rPr>
                <w:rFonts w:ascii="Arial" w:eastAsia="Arial" w:hAnsi="Arial" w:cs="Arial"/>
                <w:sz w:val="22"/>
                <w:szCs w:val="22"/>
              </w:rPr>
              <w:t>Hlavní cíl</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55"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D6766FC" w14:textId="77777777" w:rsidR="005B749B" w:rsidRDefault="00122B4B">
            <w:pPr>
              <w:jc w:val="center"/>
              <w:rPr>
                <w:rFonts w:ascii="Arial" w:eastAsia="Arial" w:hAnsi="Arial" w:cs="Arial"/>
                <w:sz w:val="22"/>
                <w:szCs w:val="22"/>
              </w:rPr>
            </w:pPr>
            <w:r>
              <w:rPr>
                <w:rFonts w:ascii="Arial" w:eastAsia="Arial" w:hAnsi="Arial" w:cs="Arial"/>
                <w:sz w:val="22"/>
                <w:szCs w:val="22"/>
              </w:rPr>
              <w:t>studie</w:t>
            </w:r>
          </w:p>
        </w:tc>
      </w:tr>
      <w:tr w:rsidR="005B749B" w14:paraId="172A6768" w14:textId="77777777">
        <w:trPr>
          <w:trHeight w:val="382"/>
          <w:jc w:val="center"/>
          <w:trPrChange w:id="256"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57"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1813DBA" w14:textId="77777777" w:rsidR="005B749B" w:rsidRDefault="00122B4B">
            <w:pPr>
              <w:ind w:left="113"/>
              <w:rPr>
                <w:rFonts w:ascii="Arial" w:eastAsia="Arial" w:hAnsi="Arial" w:cs="Arial"/>
                <w:b/>
                <w:sz w:val="22"/>
                <w:szCs w:val="22"/>
              </w:rPr>
            </w:pPr>
            <w:r>
              <w:rPr>
                <w:rFonts w:ascii="Arial" w:eastAsia="Arial" w:hAnsi="Arial" w:cs="Arial"/>
                <w:b/>
                <w:sz w:val="22"/>
                <w:szCs w:val="22"/>
              </w:rPr>
              <w:t>Kvalitativní indikátor Řešení systémových opatření výzkumného a inovačního prostředí</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58"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629FF30" w14:textId="77777777" w:rsidR="005B749B" w:rsidRDefault="00122B4B">
            <w:pPr>
              <w:jc w:val="center"/>
              <w:rPr>
                <w:rFonts w:ascii="Arial" w:eastAsia="Arial" w:hAnsi="Arial" w:cs="Arial"/>
                <w:sz w:val="22"/>
                <w:szCs w:val="22"/>
              </w:rPr>
            </w:pPr>
            <w:r>
              <w:rPr>
                <w:rFonts w:ascii="Arial" w:eastAsia="Arial" w:hAnsi="Arial" w:cs="Arial"/>
                <w:sz w:val="22"/>
                <w:szCs w:val="22"/>
              </w:rPr>
              <w:t>Hlavní cíl,</w:t>
            </w:r>
          </w:p>
          <w:p w14:paraId="142F763C" w14:textId="77777777" w:rsidR="005B749B" w:rsidRDefault="00122B4B">
            <w:pPr>
              <w:jc w:val="center"/>
              <w:rPr>
                <w:rFonts w:ascii="Arial" w:eastAsia="Arial" w:hAnsi="Arial" w:cs="Arial"/>
                <w:sz w:val="22"/>
                <w:szCs w:val="22"/>
              </w:rPr>
            </w:pPr>
            <w:r>
              <w:rPr>
                <w:rFonts w:ascii="Arial" w:eastAsia="Arial" w:hAnsi="Arial" w:cs="Arial"/>
                <w:sz w:val="22"/>
                <w:szCs w:val="22"/>
              </w:rPr>
              <w:t>DC5</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59"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BD78C32" w14:textId="77777777" w:rsidR="005B749B" w:rsidRDefault="00122B4B">
            <w:pPr>
              <w:jc w:val="center"/>
              <w:rPr>
                <w:rFonts w:ascii="Arial" w:eastAsia="Arial" w:hAnsi="Arial" w:cs="Arial"/>
                <w:sz w:val="22"/>
                <w:szCs w:val="22"/>
              </w:rPr>
            </w:pPr>
            <w:r>
              <w:rPr>
                <w:rFonts w:ascii="Arial" w:eastAsia="Arial" w:hAnsi="Arial" w:cs="Arial"/>
                <w:sz w:val="22"/>
                <w:szCs w:val="22"/>
              </w:rPr>
              <w:t>studie</w:t>
            </w:r>
          </w:p>
        </w:tc>
      </w:tr>
      <w:tr w:rsidR="005B749B" w14:paraId="63A299D9" w14:textId="77777777">
        <w:trPr>
          <w:trHeight w:val="382"/>
          <w:jc w:val="center"/>
          <w:trPrChange w:id="260"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61"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50CDC364" w14:textId="77777777" w:rsidR="005B749B" w:rsidRDefault="00122B4B">
            <w:pPr>
              <w:ind w:left="113"/>
              <w:rPr>
                <w:rFonts w:ascii="Arial" w:eastAsia="Arial" w:hAnsi="Arial" w:cs="Arial"/>
                <w:b/>
                <w:sz w:val="22"/>
                <w:szCs w:val="22"/>
              </w:rPr>
            </w:pPr>
            <w:bookmarkStart w:id="262" w:name="_2et92p0" w:colFirst="0" w:colLast="0"/>
            <w:bookmarkEnd w:id="262"/>
            <w:r>
              <w:rPr>
                <w:rFonts w:ascii="Arial" w:eastAsia="Arial" w:hAnsi="Arial" w:cs="Arial"/>
                <w:b/>
                <w:sz w:val="22"/>
                <w:szCs w:val="22"/>
              </w:rPr>
              <w:t>Počet ověřovaných výstupů/výsledků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63"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0CDBF87" w14:textId="77777777" w:rsidR="005B749B" w:rsidRDefault="00122B4B">
            <w:pPr>
              <w:jc w:val="center"/>
              <w:rPr>
                <w:rFonts w:ascii="Arial" w:eastAsia="Arial" w:hAnsi="Arial" w:cs="Arial"/>
                <w:sz w:val="22"/>
                <w:szCs w:val="22"/>
              </w:rPr>
            </w:pPr>
            <w:r>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64"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0395C9B" w14:textId="13A655B0" w:rsidR="005B749B" w:rsidRDefault="00080A40">
            <w:pPr>
              <w:jc w:val="center"/>
              <w:rPr>
                <w:rFonts w:ascii="Arial" w:eastAsia="Arial" w:hAnsi="Arial" w:cs="Arial"/>
                <w:sz w:val="22"/>
                <w:szCs w:val="22"/>
              </w:rPr>
            </w:pPr>
            <w:r>
              <w:rPr>
                <w:rFonts w:ascii="Arial" w:eastAsia="Arial" w:hAnsi="Arial" w:cs="Arial"/>
                <w:sz w:val="22"/>
                <w:szCs w:val="22"/>
              </w:rPr>
              <w:t xml:space="preserve">1 </w:t>
            </w:r>
            <w:del w:id="265" w:author="TA ČR" w:date="2021-11-18T10:37:00Z">
              <w:r w:rsidR="001027A8">
                <w:rPr>
                  <w:rFonts w:ascii="Arial" w:eastAsia="Arial" w:hAnsi="Arial" w:cs="Arial"/>
                  <w:sz w:val="22"/>
                  <w:szCs w:val="22"/>
                </w:rPr>
                <w:delText>800</w:delText>
              </w:r>
            </w:del>
            <w:ins w:id="266" w:author="TA ČR" w:date="2021-11-18T10:37:00Z">
              <w:r>
                <w:rPr>
                  <w:rFonts w:ascii="Arial" w:eastAsia="Arial" w:hAnsi="Arial" w:cs="Arial"/>
                  <w:sz w:val="22"/>
                  <w:szCs w:val="22"/>
                </w:rPr>
                <w:t>075</w:t>
              </w:r>
            </w:ins>
            <w:r w:rsidR="00122B4B">
              <w:rPr>
                <w:rFonts w:ascii="Arial" w:eastAsia="Arial" w:hAnsi="Arial" w:cs="Arial"/>
                <w:sz w:val="22"/>
                <w:szCs w:val="22"/>
              </w:rPr>
              <w:t xml:space="preserve"> </w:t>
            </w:r>
          </w:p>
        </w:tc>
      </w:tr>
      <w:tr w:rsidR="005B749B" w14:paraId="5EBCC641" w14:textId="77777777">
        <w:trPr>
          <w:trHeight w:val="382"/>
          <w:jc w:val="center"/>
          <w:trPrChange w:id="267"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68"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6FF502A7" w14:textId="77777777" w:rsidR="005B749B" w:rsidRDefault="00122B4B">
            <w:pPr>
              <w:ind w:left="113"/>
              <w:rPr>
                <w:rFonts w:ascii="Arial" w:eastAsia="Arial" w:hAnsi="Arial" w:cs="Arial"/>
                <w:b/>
                <w:sz w:val="22"/>
                <w:szCs w:val="22"/>
              </w:rPr>
            </w:pPr>
            <w:r>
              <w:rPr>
                <w:rFonts w:ascii="Arial" w:eastAsia="Arial" w:hAnsi="Arial" w:cs="Arial"/>
                <w:b/>
                <w:sz w:val="22"/>
                <w:szCs w:val="22"/>
              </w:rPr>
              <w:t>Počet zapojených výzkumných organizací do projektů DC1</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69"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2573C54B" w14:textId="77777777" w:rsidR="005B749B" w:rsidRDefault="00122B4B">
            <w:pPr>
              <w:jc w:val="center"/>
              <w:rPr>
                <w:rFonts w:ascii="Arial" w:eastAsia="Arial" w:hAnsi="Arial" w:cs="Arial"/>
                <w:sz w:val="22"/>
                <w:szCs w:val="22"/>
              </w:rPr>
            </w:pPr>
            <w:r>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70"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65649534" w14:textId="6F31EA85" w:rsidR="005B749B" w:rsidRDefault="00122B4B">
            <w:pPr>
              <w:jc w:val="center"/>
              <w:rPr>
                <w:rFonts w:ascii="Arial" w:eastAsia="Arial" w:hAnsi="Arial" w:cs="Arial"/>
                <w:sz w:val="22"/>
                <w:szCs w:val="22"/>
              </w:rPr>
            </w:pPr>
            <w:del w:id="271" w:author="TA ČR" w:date="2021-11-18T10:37:00Z">
              <w:r>
                <w:rPr>
                  <w:rFonts w:ascii="Arial" w:eastAsia="Arial" w:hAnsi="Arial" w:cs="Arial"/>
                  <w:sz w:val="22"/>
                  <w:szCs w:val="22"/>
                </w:rPr>
                <w:delText>50</w:delText>
              </w:r>
            </w:del>
            <w:ins w:id="272" w:author="TA ČR" w:date="2021-11-18T10:37:00Z">
              <w:r w:rsidR="00080A40">
                <w:rPr>
                  <w:rFonts w:ascii="Arial" w:eastAsia="Arial" w:hAnsi="Arial" w:cs="Arial"/>
                  <w:sz w:val="22"/>
                  <w:szCs w:val="22"/>
                </w:rPr>
                <w:t>35</w:t>
              </w:r>
            </w:ins>
          </w:p>
        </w:tc>
      </w:tr>
      <w:tr w:rsidR="005B749B" w14:paraId="3745DCF3" w14:textId="77777777">
        <w:trPr>
          <w:trHeight w:val="382"/>
          <w:jc w:val="center"/>
          <w:trPrChange w:id="273"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74"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B0E87B4" w14:textId="77777777" w:rsidR="005B749B" w:rsidRDefault="00122B4B">
            <w:pPr>
              <w:ind w:left="113"/>
              <w:rPr>
                <w:rFonts w:ascii="Arial" w:eastAsia="Arial" w:hAnsi="Arial" w:cs="Arial"/>
                <w:b/>
                <w:sz w:val="22"/>
                <w:szCs w:val="22"/>
              </w:rPr>
            </w:pPr>
            <w:r>
              <w:rPr>
                <w:rFonts w:ascii="Arial" w:eastAsia="Arial" w:hAnsi="Arial" w:cs="Arial"/>
                <w:b/>
                <w:sz w:val="22"/>
                <w:szCs w:val="22"/>
              </w:rPr>
              <w:t>Kvalitativní indikátor Transfer technologií</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75"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4778C0EF" w14:textId="77777777" w:rsidR="005B749B" w:rsidRDefault="00122B4B">
            <w:pPr>
              <w:jc w:val="center"/>
              <w:rPr>
                <w:rFonts w:ascii="Arial" w:eastAsia="Arial" w:hAnsi="Arial" w:cs="Arial"/>
                <w:sz w:val="22"/>
                <w:szCs w:val="22"/>
              </w:rPr>
            </w:pPr>
            <w:r>
              <w:rPr>
                <w:rFonts w:ascii="Arial" w:eastAsia="Arial" w:hAnsi="Arial" w:cs="Arial"/>
                <w:sz w:val="22"/>
                <w:szCs w:val="22"/>
              </w:rPr>
              <w:t>DC1</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76"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E8E61AB" w14:textId="77777777" w:rsidR="005B749B" w:rsidRDefault="00122B4B">
            <w:pPr>
              <w:jc w:val="center"/>
              <w:rPr>
                <w:rFonts w:ascii="Arial" w:eastAsia="Arial" w:hAnsi="Arial" w:cs="Arial"/>
                <w:sz w:val="22"/>
                <w:szCs w:val="22"/>
              </w:rPr>
            </w:pPr>
            <w:r>
              <w:rPr>
                <w:rFonts w:ascii="Arial" w:eastAsia="Arial" w:hAnsi="Arial" w:cs="Arial"/>
                <w:sz w:val="22"/>
                <w:szCs w:val="22"/>
              </w:rPr>
              <w:t>studie</w:t>
            </w:r>
          </w:p>
        </w:tc>
      </w:tr>
      <w:tr w:rsidR="005B749B" w14:paraId="5DBED005" w14:textId="77777777">
        <w:trPr>
          <w:trHeight w:val="382"/>
          <w:jc w:val="center"/>
          <w:trPrChange w:id="277"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78"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E3A2BA0" w14:textId="77777777" w:rsidR="005B749B" w:rsidRDefault="00122B4B">
            <w:pPr>
              <w:ind w:left="113"/>
              <w:rPr>
                <w:rFonts w:ascii="Arial" w:eastAsia="Arial" w:hAnsi="Arial" w:cs="Arial"/>
                <w:b/>
                <w:sz w:val="22"/>
                <w:szCs w:val="22"/>
              </w:rPr>
            </w:pPr>
            <w:r>
              <w:rPr>
                <w:rFonts w:ascii="Arial" w:eastAsia="Arial" w:hAnsi="Arial" w:cs="Arial"/>
                <w:b/>
                <w:sz w:val="22"/>
                <w:szCs w:val="22"/>
              </w:rPr>
              <w:t>Kvalitativní indikátor Začínající výzkumníci/výzkumnice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79"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68A84854" w14:textId="77777777" w:rsidR="005B749B" w:rsidRDefault="00122B4B">
            <w:pPr>
              <w:jc w:val="center"/>
              <w:rPr>
                <w:rFonts w:ascii="Arial" w:eastAsia="Arial" w:hAnsi="Arial" w:cs="Arial"/>
                <w:sz w:val="22"/>
                <w:szCs w:val="22"/>
              </w:rPr>
            </w:pPr>
            <w:r>
              <w:rPr>
                <w:rFonts w:ascii="Arial" w:eastAsia="Arial" w:hAnsi="Arial" w:cs="Arial"/>
                <w:sz w:val="22"/>
                <w:szCs w:val="22"/>
              </w:rPr>
              <w:t>DC2</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80"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1AEBA8FE" w14:textId="77777777" w:rsidR="005B749B" w:rsidRDefault="00122B4B">
            <w:pPr>
              <w:jc w:val="center"/>
              <w:rPr>
                <w:rFonts w:ascii="Arial" w:eastAsia="Arial" w:hAnsi="Arial" w:cs="Arial"/>
                <w:sz w:val="22"/>
                <w:szCs w:val="22"/>
              </w:rPr>
            </w:pPr>
            <w:r>
              <w:rPr>
                <w:rFonts w:ascii="Arial" w:eastAsia="Arial" w:hAnsi="Arial" w:cs="Arial"/>
                <w:sz w:val="22"/>
                <w:szCs w:val="22"/>
              </w:rPr>
              <w:t>studie</w:t>
            </w:r>
          </w:p>
        </w:tc>
      </w:tr>
      <w:tr w:rsidR="005B749B" w14:paraId="3EE89A39" w14:textId="77777777">
        <w:trPr>
          <w:trHeight w:val="390"/>
          <w:jc w:val="center"/>
          <w:trPrChange w:id="281" w:author="TA ČR" w:date="2021-11-18T10:37:00Z">
            <w:trPr>
              <w:trHeight w:val="390"/>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82"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C3F2F0C" w14:textId="77777777" w:rsidR="005B749B" w:rsidRDefault="00122B4B">
            <w:pPr>
              <w:ind w:left="113"/>
              <w:rPr>
                <w:rFonts w:ascii="Arial" w:eastAsia="Arial" w:hAnsi="Arial" w:cs="Arial"/>
                <w:b/>
                <w:sz w:val="22"/>
                <w:szCs w:val="22"/>
              </w:rPr>
            </w:pPr>
            <w:r>
              <w:rPr>
                <w:rFonts w:ascii="Arial" w:eastAsia="Arial" w:hAnsi="Arial" w:cs="Arial"/>
                <w:b/>
                <w:sz w:val="22"/>
                <w:szCs w:val="22"/>
              </w:rPr>
              <w:t>Počet začínajících výzkumníků/výzkumnic v projektech DC2</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83"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1EFCDA65" w14:textId="77777777" w:rsidR="005B749B" w:rsidRDefault="00122B4B">
            <w:pPr>
              <w:jc w:val="center"/>
              <w:rPr>
                <w:rFonts w:ascii="Arial" w:eastAsia="Arial" w:hAnsi="Arial" w:cs="Arial"/>
                <w:sz w:val="22"/>
                <w:szCs w:val="22"/>
              </w:rPr>
            </w:pPr>
            <w:r>
              <w:rPr>
                <w:rFonts w:ascii="Arial" w:eastAsia="Arial" w:hAnsi="Arial" w:cs="Arial"/>
                <w:sz w:val="22"/>
                <w:szCs w:val="22"/>
              </w:rPr>
              <w:t>DC2</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84"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6553120E" w14:textId="68FEE940" w:rsidR="005B749B" w:rsidRDefault="001027A8">
            <w:pPr>
              <w:jc w:val="center"/>
              <w:rPr>
                <w:rFonts w:ascii="Arial" w:eastAsia="Arial" w:hAnsi="Arial" w:cs="Arial"/>
                <w:sz w:val="22"/>
                <w:szCs w:val="22"/>
              </w:rPr>
            </w:pPr>
            <w:del w:id="285" w:author="TA ČR" w:date="2021-11-18T10:37:00Z">
              <w:r>
                <w:rPr>
                  <w:rFonts w:ascii="Arial" w:eastAsia="Arial" w:hAnsi="Arial" w:cs="Arial"/>
                  <w:sz w:val="22"/>
                  <w:szCs w:val="22"/>
                </w:rPr>
                <w:delText>325</w:delText>
              </w:r>
            </w:del>
            <w:ins w:id="286" w:author="TA ČR" w:date="2021-11-18T10:37:00Z">
              <w:r w:rsidR="00080A40">
                <w:rPr>
                  <w:rFonts w:ascii="Arial" w:eastAsia="Arial" w:hAnsi="Arial" w:cs="Arial"/>
                  <w:sz w:val="22"/>
                  <w:szCs w:val="22"/>
                </w:rPr>
                <w:t>180</w:t>
              </w:r>
            </w:ins>
            <w:r w:rsidR="00122B4B">
              <w:rPr>
                <w:rFonts w:ascii="Arial" w:eastAsia="Arial" w:hAnsi="Arial" w:cs="Arial"/>
                <w:sz w:val="22"/>
                <w:szCs w:val="22"/>
              </w:rPr>
              <w:t xml:space="preserve"> FTE ročně</w:t>
            </w:r>
          </w:p>
        </w:tc>
      </w:tr>
      <w:tr w:rsidR="005B749B" w14:paraId="722E9876" w14:textId="77777777">
        <w:trPr>
          <w:trHeight w:val="382"/>
          <w:jc w:val="center"/>
          <w:trPrChange w:id="287"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88"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C714F33" w14:textId="77777777" w:rsidR="005B749B" w:rsidRDefault="00122B4B">
            <w:pPr>
              <w:ind w:left="113"/>
              <w:rPr>
                <w:rFonts w:ascii="Arial" w:eastAsia="Arial" w:hAnsi="Arial" w:cs="Arial"/>
                <w:b/>
                <w:sz w:val="22"/>
                <w:szCs w:val="22"/>
              </w:rPr>
            </w:pPr>
            <w:r>
              <w:rPr>
                <w:rFonts w:ascii="Arial" w:eastAsia="Arial" w:hAnsi="Arial" w:cs="Arial"/>
                <w:b/>
                <w:sz w:val="22"/>
                <w:szCs w:val="22"/>
              </w:rPr>
              <w:t>Kvalitativní indikátor Posílení aktivit SHUV</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89"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21F85735" w14:textId="77777777" w:rsidR="005B749B" w:rsidRDefault="00122B4B">
            <w:pPr>
              <w:jc w:val="center"/>
              <w:rPr>
                <w:rFonts w:ascii="Arial" w:eastAsia="Arial" w:hAnsi="Arial" w:cs="Arial"/>
                <w:sz w:val="22"/>
                <w:szCs w:val="22"/>
              </w:rPr>
            </w:pPr>
            <w:r>
              <w:rPr>
                <w:rFonts w:ascii="Arial" w:eastAsia="Arial" w:hAnsi="Arial" w:cs="Arial"/>
                <w:sz w:val="22"/>
                <w:szCs w:val="22"/>
              </w:rPr>
              <w:t>DC3</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90"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4F365383" w14:textId="77777777" w:rsidR="005B749B" w:rsidRDefault="00122B4B">
            <w:pPr>
              <w:jc w:val="center"/>
              <w:rPr>
                <w:rFonts w:ascii="Arial" w:eastAsia="Arial" w:hAnsi="Arial" w:cs="Arial"/>
                <w:sz w:val="22"/>
                <w:szCs w:val="22"/>
              </w:rPr>
            </w:pPr>
            <w:r>
              <w:rPr>
                <w:rFonts w:ascii="Arial" w:eastAsia="Arial" w:hAnsi="Arial" w:cs="Arial"/>
                <w:sz w:val="22"/>
                <w:szCs w:val="22"/>
              </w:rPr>
              <w:t>studie</w:t>
            </w:r>
          </w:p>
        </w:tc>
      </w:tr>
      <w:tr w:rsidR="005B749B" w14:paraId="6D37BDDA" w14:textId="77777777">
        <w:trPr>
          <w:trHeight w:val="382"/>
          <w:jc w:val="center"/>
          <w:trPrChange w:id="291"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92"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09BD8D6" w14:textId="77777777" w:rsidR="005B749B" w:rsidRDefault="00122B4B">
            <w:pPr>
              <w:ind w:left="113"/>
              <w:rPr>
                <w:rFonts w:ascii="Arial" w:eastAsia="Arial" w:hAnsi="Arial" w:cs="Arial"/>
                <w:b/>
                <w:sz w:val="22"/>
                <w:szCs w:val="22"/>
              </w:rPr>
            </w:pPr>
            <w:r>
              <w:rPr>
                <w:rFonts w:ascii="Arial" w:eastAsia="Arial" w:hAnsi="Arial" w:cs="Arial"/>
                <w:b/>
                <w:sz w:val="22"/>
                <w:szCs w:val="22"/>
              </w:rPr>
              <w:t>Počet mezinárodních vazeb realizovaných mezi účastníky projektů</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93"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75DA47DB" w14:textId="77777777" w:rsidR="005B749B" w:rsidRDefault="00122B4B">
            <w:pPr>
              <w:jc w:val="center"/>
              <w:rPr>
                <w:rFonts w:ascii="Arial" w:eastAsia="Arial" w:hAnsi="Arial" w:cs="Arial"/>
                <w:sz w:val="22"/>
                <w:szCs w:val="22"/>
              </w:rPr>
            </w:pPr>
            <w:r>
              <w:rPr>
                <w:rFonts w:ascii="Arial" w:eastAsia="Arial" w:hAnsi="Arial" w:cs="Arial"/>
                <w:sz w:val="22"/>
                <w:szCs w:val="22"/>
              </w:rPr>
              <w:t>DC4</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94"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52038CA7" w14:textId="16471CB0" w:rsidR="005B749B" w:rsidRDefault="001027A8">
            <w:pPr>
              <w:jc w:val="center"/>
              <w:rPr>
                <w:rFonts w:ascii="Arial" w:eastAsia="Arial" w:hAnsi="Arial" w:cs="Arial"/>
                <w:sz w:val="22"/>
                <w:szCs w:val="22"/>
              </w:rPr>
            </w:pPr>
            <w:del w:id="295" w:author="TA ČR" w:date="2021-11-18T10:37:00Z">
              <w:r>
                <w:rPr>
                  <w:rFonts w:ascii="Arial" w:eastAsia="Arial" w:hAnsi="Arial" w:cs="Arial"/>
                  <w:sz w:val="22"/>
                  <w:szCs w:val="22"/>
                </w:rPr>
                <w:delText>150</w:delText>
              </w:r>
            </w:del>
            <w:ins w:id="296" w:author="TA ČR" w:date="2021-11-18T10:37:00Z">
              <w:r w:rsidR="00080A40">
                <w:rPr>
                  <w:rFonts w:ascii="Arial" w:eastAsia="Arial" w:hAnsi="Arial" w:cs="Arial"/>
                  <w:sz w:val="22"/>
                  <w:szCs w:val="22"/>
                </w:rPr>
                <w:t>85</w:t>
              </w:r>
            </w:ins>
          </w:p>
        </w:tc>
      </w:tr>
      <w:tr w:rsidR="005B749B" w14:paraId="303CA779" w14:textId="77777777">
        <w:trPr>
          <w:trHeight w:val="382"/>
          <w:jc w:val="center"/>
          <w:trPrChange w:id="297"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98"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0E7B5693" w14:textId="77777777" w:rsidR="005B749B" w:rsidRDefault="00122B4B">
            <w:pPr>
              <w:ind w:left="113"/>
              <w:rPr>
                <w:rFonts w:ascii="Arial" w:eastAsia="Arial" w:hAnsi="Arial" w:cs="Arial"/>
                <w:b/>
                <w:sz w:val="22"/>
                <w:szCs w:val="22"/>
              </w:rPr>
            </w:pPr>
            <w:r>
              <w:rPr>
                <w:rFonts w:ascii="Arial" w:eastAsia="Arial" w:hAnsi="Arial" w:cs="Arial"/>
                <w:b/>
                <w:sz w:val="22"/>
                <w:szCs w:val="22"/>
              </w:rPr>
              <w:t>Kvalitativní indikátor Mezinárodní spolupráce</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299"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2CB4FAFA" w14:textId="77777777" w:rsidR="005B749B" w:rsidRDefault="00122B4B">
            <w:pPr>
              <w:jc w:val="center"/>
              <w:rPr>
                <w:rFonts w:ascii="Arial" w:eastAsia="Arial" w:hAnsi="Arial" w:cs="Arial"/>
                <w:sz w:val="22"/>
                <w:szCs w:val="22"/>
              </w:rPr>
            </w:pPr>
            <w:r>
              <w:rPr>
                <w:rFonts w:ascii="Arial" w:eastAsia="Arial" w:hAnsi="Arial" w:cs="Arial"/>
                <w:sz w:val="22"/>
                <w:szCs w:val="22"/>
              </w:rPr>
              <w:t>DC4</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300"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360D1DCA" w14:textId="77777777" w:rsidR="005B749B" w:rsidRDefault="00122B4B">
            <w:pPr>
              <w:jc w:val="center"/>
              <w:rPr>
                <w:rFonts w:ascii="Arial" w:eastAsia="Arial" w:hAnsi="Arial" w:cs="Arial"/>
                <w:sz w:val="22"/>
                <w:szCs w:val="22"/>
              </w:rPr>
            </w:pPr>
            <w:r>
              <w:rPr>
                <w:rFonts w:ascii="Arial" w:eastAsia="Arial" w:hAnsi="Arial" w:cs="Arial"/>
                <w:sz w:val="22"/>
                <w:szCs w:val="22"/>
              </w:rPr>
              <w:t>studie</w:t>
            </w:r>
          </w:p>
        </w:tc>
      </w:tr>
      <w:tr w:rsidR="005B749B" w14:paraId="22E02A8C" w14:textId="77777777">
        <w:trPr>
          <w:trHeight w:val="382"/>
          <w:jc w:val="center"/>
          <w:trPrChange w:id="301" w:author="TA ČR" w:date="2021-11-18T10:37:00Z">
            <w:trPr>
              <w:trHeight w:val="382"/>
              <w:jc w:val="center"/>
            </w:trPr>
          </w:trPrChange>
        </w:trPr>
        <w:tc>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302" w:author="TA ČR" w:date="2021-11-18T10:37:00Z">
              <w:tcPr>
                <w:tcW w:w="688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21F1A5AD" w14:textId="77777777" w:rsidR="005B749B" w:rsidRDefault="00122B4B">
            <w:pPr>
              <w:ind w:left="113"/>
              <w:rPr>
                <w:rFonts w:ascii="Arial" w:eastAsia="Arial" w:hAnsi="Arial" w:cs="Arial"/>
                <w:b/>
                <w:sz w:val="22"/>
                <w:szCs w:val="22"/>
              </w:rPr>
            </w:pPr>
            <w:r>
              <w:rPr>
                <w:rFonts w:ascii="Arial" w:eastAsia="Arial" w:hAnsi="Arial" w:cs="Arial"/>
                <w:b/>
                <w:sz w:val="22"/>
                <w:szCs w:val="22"/>
              </w:rPr>
              <w:t>Počty zapojených organizací (unikátně) v regionu (s inovačním centrem)</w:t>
            </w:r>
          </w:p>
        </w:tc>
        <w:tc>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303" w:author="TA ČR" w:date="2021-11-18T10:37:00Z">
              <w:tcPr>
                <w:tcW w:w="186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4E6D93B8" w14:textId="77777777" w:rsidR="005B749B" w:rsidRDefault="00122B4B">
            <w:pPr>
              <w:jc w:val="center"/>
              <w:rPr>
                <w:rFonts w:ascii="Arial" w:eastAsia="Arial" w:hAnsi="Arial" w:cs="Arial"/>
                <w:sz w:val="22"/>
                <w:szCs w:val="22"/>
              </w:rPr>
            </w:pPr>
            <w:r>
              <w:rPr>
                <w:rFonts w:ascii="Arial" w:eastAsia="Arial" w:hAnsi="Arial" w:cs="Arial"/>
                <w:sz w:val="22"/>
                <w:szCs w:val="22"/>
              </w:rPr>
              <w:t>DC5</w:t>
            </w:r>
          </w:p>
        </w:tc>
        <w:tc>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304" w:author="TA ČR" w:date="2021-11-18T10:37:00Z">
              <w:tcPr>
                <w:tcW w:w="174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5CC8EAAF" w14:textId="412436A6" w:rsidR="005B749B" w:rsidRDefault="00122B4B">
            <w:pPr>
              <w:jc w:val="center"/>
              <w:rPr>
                <w:rFonts w:ascii="Arial" w:eastAsia="Arial" w:hAnsi="Arial" w:cs="Arial"/>
                <w:sz w:val="22"/>
                <w:szCs w:val="22"/>
              </w:rPr>
            </w:pPr>
            <w:del w:id="305" w:author="TA ČR" w:date="2021-11-18T10:37:00Z">
              <w:r>
                <w:rPr>
                  <w:rFonts w:ascii="Arial" w:eastAsia="Arial" w:hAnsi="Arial" w:cs="Arial"/>
                  <w:sz w:val="22"/>
                  <w:szCs w:val="22"/>
                </w:rPr>
                <w:delText>50</w:delText>
              </w:r>
            </w:del>
            <w:ins w:id="306" w:author="TA ČR" w:date="2021-11-18T10:37:00Z">
              <w:r w:rsidR="00080A40">
                <w:rPr>
                  <w:rFonts w:ascii="Arial" w:eastAsia="Arial" w:hAnsi="Arial" w:cs="Arial"/>
                  <w:sz w:val="22"/>
                  <w:szCs w:val="22"/>
                </w:rPr>
                <w:t>25</w:t>
              </w:r>
            </w:ins>
          </w:p>
        </w:tc>
      </w:tr>
      <w:tr w:rsidR="005B749B" w14:paraId="6150AE4B" w14:textId="77777777">
        <w:trPr>
          <w:trHeight w:val="382"/>
          <w:jc w:val="center"/>
          <w:trPrChange w:id="307" w:author="TA ČR" w:date="2021-11-18T10:37:00Z">
            <w:trPr>
              <w:trHeight w:val="382"/>
              <w:jc w:val="center"/>
            </w:trPr>
          </w:trPrChange>
        </w:trPr>
        <w:tc>
          <w:tcPr>
            <w:tcW w:w="688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Change w:id="308" w:author="TA ČR" w:date="2021-11-18T10:37:00Z">
              <w:tcPr>
                <w:tcW w:w="688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tcPrChange>
          </w:tcPr>
          <w:p w14:paraId="0CCCF0B7" w14:textId="77777777" w:rsidR="005B749B" w:rsidRDefault="00122B4B">
            <w:pPr>
              <w:ind w:left="113"/>
              <w:rPr>
                <w:rFonts w:ascii="Arial" w:eastAsia="Arial" w:hAnsi="Arial" w:cs="Arial"/>
                <w:b/>
                <w:sz w:val="22"/>
                <w:szCs w:val="22"/>
              </w:rPr>
            </w:pPr>
            <w:r>
              <w:rPr>
                <w:rFonts w:ascii="Arial" w:eastAsia="Arial" w:hAnsi="Arial" w:cs="Arial"/>
                <w:b/>
                <w:sz w:val="22"/>
                <w:szCs w:val="22"/>
              </w:rPr>
              <w:t>Počty zapojených regionů</w:t>
            </w:r>
          </w:p>
        </w:tc>
        <w:tc>
          <w:tcPr>
            <w:tcW w:w="186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Change w:id="309" w:author="TA ČR" w:date="2021-11-18T10:37:00Z">
              <w:tcPr>
                <w:tcW w:w="186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tcPrChange>
          </w:tcPr>
          <w:p w14:paraId="2D3B4445" w14:textId="77777777" w:rsidR="005B749B" w:rsidRDefault="00122B4B">
            <w:pPr>
              <w:jc w:val="center"/>
              <w:rPr>
                <w:rFonts w:ascii="Arial" w:eastAsia="Arial" w:hAnsi="Arial" w:cs="Arial"/>
                <w:sz w:val="22"/>
                <w:szCs w:val="22"/>
              </w:rPr>
            </w:pPr>
            <w:r>
              <w:rPr>
                <w:rFonts w:ascii="Arial" w:eastAsia="Arial" w:hAnsi="Arial" w:cs="Arial"/>
                <w:sz w:val="22"/>
                <w:szCs w:val="22"/>
              </w:rPr>
              <w:t>DC5</w:t>
            </w:r>
          </w:p>
        </w:tc>
        <w:tc>
          <w:tcPr>
            <w:tcW w:w="174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Change w:id="310" w:author="TA ČR" w:date="2021-11-18T10:37:00Z">
              <w:tcPr>
                <w:tcW w:w="1740" w:type="dxa"/>
                <w:tcBorders>
                  <w:top w:val="single" w:sz="6" w:space="0" w:color="000000"/>
                  <w:left w:val="single" w:sz="6" w:space="0" w:color="000000"/>
                  <w:bottom w:val="single" w:sz="4" w:space="0" w:color="000000"/>
                  <w:right w:val="single" w:sz="6" w:space="0" w:color="000000"/>
                </w:tcBorders>
                <w:tcMar>
                  <w:top w:w="40" w:type="dxa"/>
                  <w:left w:w="40" w:type="dxa"/>
                  <w:bottom w:w="40" w:type="dxa"/>
                  <w:right w:w="40" w:type="dxa"/>
                </w:tcMar>
                <w:vAlign w:val="center"/>
              </w:tcPr>
            </w:tcPrChange>
          </w:tcPr>
          <w:p w14:paraId="55B6CFD9" w14:textId="77777777" w:rsidR="005B749B" w:rsidRDefault="00122B4B">
            <w:pPr>
              <w:jc w:val="center"/>
              <w:rPr>
                <w:rFonts w:ascii="Arial" w:eastAsia="Arial" w:hAnsi="Arial" w:cs="Arial"/>
                <w:sz w:val="22"/>
                <w:szCs w:val="22"/>
              </w:rPr>
            </w:pPr>
            <w:r>
              <w:rPr>
                <w:rFonts w:ascii="Arial" w:eastAsia="Arial" w:hAnsi="Arial" w:cs="Arial"/>
                <w:sz w:val="22"/>
                <w:szCs w:val="22"/>
              </w:rPr>
              <w:t>14</w:t>
            </w:r>
          </w:p>
        </w:tc>
      </w:tr>
      <w:tr w:rsidR="005B749B" w14:paraId="0D3BAEF3" w14:textId="77777777">
        <w:trPr>
          <w:trHeight w:val="382"/>
          <w:jc w:val="center"/>
          <w:trPrChange w:id="311" w:author="TA ČR" w:date="2021-11-18T10:37:00Z">
            <w:trPr>
              <w:trHeight w:val="382"/>
              <w:jc w:val="center"/>
            </w:trPr>
          </w:trPrChange>
        </w:trPr>
        <w:tc>
          <w:tcPr>
            <w:tcW w:w="688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312" w:author="TA ČR" w:date="2021-11-18T10:37:00Z">
              <w:tcPr>
                <w:tcW w:w="688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6F3B53C0" w14:textId="77777777" w:rsidR="005B749B" w:rsidRDefault="00122B4B">
            <w:pPr>
              <w:ind w:left="113"/>
              <w:rPr>
                <w:rFonts w:ascii="Arial" w:eastAsia="Arial" w:hAnsi="Arial" w:cs="Arial"/>
                <w:b/>
                <w:sz w:val="22"/>
                <w:szCs w:val="22"/>
              </w:rPr>
            </w:pPr>
            <w:r>
              <w:rPr>
                <w:rFonts w:ascii="Arial" w:eastAsia="Arial" w:hAnsi="Arial" w:cs="Arial"/>
                <w:b/>
                <w:sz w:val="22"/>
                <w:szCs w:val="22"/>
              </w:rPr>
              <w:t>Kvalitativní indikátor Podpora průřezových opatření</w:t>
            </w:r>
          </w:p>
        </w:tc>
        <w:tc>
          <w:tcPr>
            <w:tcW w:w="186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313" w:author="TA ČR" w:date="2021-11-18T10:37:00Z">
              <w:tcPr>
                <w:tcW w:w="186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5208EB27" w14:textId="77777777" w:rsidR="005B749B" w:rsidRDefault="00122B4B">
            <w:pPr>
              <w:jc w:val="center"/>
              <w:rPr>
                <w:rFonts w:ascii="Arial" w:eastAsia="Arial" w:hAnsi="Arial" w:cs="Arial"/>
                <w:sz w:val="22"/>
                <w:szCs w:val="22"/>
              </w:rPr>
            </w:pPr>
            <w:r>
              <w:rPr>
                <w:rFonts w:ascii="Arial" w:eastAsia="Arial" w:hAnsi="Arial" w:cs="Arial"/>
                <w:sz w:val="22"/>
                <w:szCs w:val="22"/>
              </w:rPr>
              <w:t>DC5</w:t>
            </w:r>
          </w:p>
        </w:tc>
        <w:tc>
          <w:tcPr>
            <w:tcW w:w="174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Change w:id="314" w:author="TA ČR" w:date="2021-11-18T10:37:00Z">
              <w:tcPr>
                <w:tcW w:w="1740" w:type="dxa"/>
                <w:tcBorders>
                  <w:top w:val="single" w:sz="4" w:space="0" w:color="000000"/>
                  <w:left w:val="single" w:sz="6" w:space="0" w:color="000000"/>
                  <w:bottom w:val="single" w:sz="6" w:space="0" w:color="000000"/>
                  <w:right w:val="single" w:sz="6" w:space="0" w:color="000000"/>
                </w:tcBorders>
                <w:tcMar>
                  <w:top w:w="40" w:type="dxa"/>
                  <w:left w:w="40" w:type="dxa"/>
                  <w:bottom w:w="40" w:type="dxa"/>
                  <w:right w:w="40" w:type="dxa"/>
                </w:tcMar>
                <w:vAlign w:val="center"/>
              </w:tcPr>
            </w:tcPrChange>
          </w:tcPr>
          <w:p w14:paraId="3B32217E" w14:textId="77777777" w:rsidR="005B749B" w:rsidRDefault="00122B4B">
            <w:pPr>
              <w:jc w:val="center"/>
              <w:rPr>
                <w:rFonts w:ascii="Arial" w:eastAsia="Arial" w:hAnsi="Arial" w:cs="Arial"/>
                <w:sz w:val="22"/>
                <w:szCs w:val="22"/>
              </w:rPr>
            </w:pPr>
            <w:r>
              <w:rPr>
                <w:rFonts w:ascii="Arial" w:eastAsia="Arial" w:hAnsi="Arial" w:cs="Arial"/>
                <w:sz w:val="22"/>
                <w:szCs w:val="22"/>
              </w:rPr>
              <w:t>studie</w:t>
            </w:r>
          </w:p>
        </w:tc>
      </w:tr>
    </w:tbl>
    <w:p w14:paraId="1C851483" w14:textId="77777777" w:rsidR="005B749B" w:rsidRDefault="00122B4B">
      <w:pPr>
        <w:spacing w:before="480" w:after="120" w:line="360" w:lineRule="auto"/>
        <w:jc w:val="both"/>
        <w:rPr>
          <w:rFonts w:ascii="Arial" w:eastAsia="Arial" w:hAnsi="Arial" w:cs="Arial"/>
          <w:b/>
          <w:color w:val="000000"/>
          <w:sz w:val="30"/>
          <w:szCs w:val="30"/>
        </w:rPr>
      </w:pPr>
      <w:bookmarkStart w:id="315" w:name="_tyjcwt" w:colFirst="0" w:colLast="0"/>
      <w:bookmarkEnd w:id="315"/>
      <w:r>
        <w:br w:type="page"/>
      </w:r>
      <w:r>
        <w:rPr>
          <w:rFonts w:ascii="Arial" w:eastAsia="Arial" w:hAnsi="Arial" w:cs="Arial"/>
          <w:b/>
          <w:color w:val="000000"/>
          <w:sz w:val="30"/>
          <w:szCs w:val="30"/>
        </w:rPr>
        <w:t xml:space="preserve">20. Evaluační rámec programu </w:t>
      </w:r>
    </w:p>
    <w:p w14:paraId="3870AB46"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Výchozím předpokladem pro hodnocení programu je průběžné monitorování všech podpořených projektů. Monitorování bude probíhat po celou dobu realizace a bude sloužit pro jednorázový deskriptivní přehled o průběhu a pokroku programu. Zároveň bude významným vstupem pro jednotlivé typy evaluací/hodnocení.</w:t>
      </w:r>
    </w:p>
    <w:p w14:paraId="5567736C"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V průběhu programu se předpokládá realizace následujících typů hodnocení:</w:t>
      </w:r>
      <w:r>
        <w:rPr>
          <w:rFonts w:ascii="Arial" w:eastAsia="Arial" w:hAnsi="Arial" w:cs="Arial"/>
          <w:sz w:val="22"/>
          <w:szCs w:val="22"/>
          <w:vertAlign w:val="superscript"/>
        </w:rPr>
        <w:footnoteReference w:id="11"/>
      </w:r>
      <w:r>
        <w:rPr>
          <w:rFonts w:ascii="Arial" w:eastAsia="Arial" w:hAnsi="Arial" w:cs="Arial"/>
          <w:sz w:val="22"/>
          <w:szCs w:val="22"/>
        </w:rPr>
        <w:t xml:space="preserve"> </w:t>
      </w:r>
    </w:p>
    <w:p w14:paraId="7CC3CBA6" w14:textId="77777777" w:rsidR="005B749B" w:rsidRDefault="00122B4B">
      <w:pPr>
        <w:numPr>
          <w:ilvl w:val="0"/>
          <w:numId w:val="1"/>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b/>
          <w:color w:val="000000"/>
          <w:sz w:val="22"/>
          <w:szCs w:val="22"/>
        </w:rPr>
        <w:t>Průběžné hodnocení programu</w:t>
      </w:r>
      <w:r>
        <w:rPr>
          <w:rFonts w:ascii="Arial" w:eastAsia="Arial" w:hAnsi="Arial" w:cs="Arial"/>
          <w:color w:val="000000"/>
          <w:sz w:val="22"/>
          <w:szCs w:val="22"/>
        </w:rPr>
        <w:t xml:space="preserve"> bude sloužit k zefektivnění jeho implementace. Vzhledem k finančnímu i obsahovému rozsahu programu lze považovat toto hodnocení za velmi žádoucí. Jeho podstatou bude průběžné hodnocení implementace, nastavených procesů, ale i průběžné naplňování cílů programu a zacílení veřejných soutěží. Důraz bude kladen na poskytnutí relevantních a realizovatelných doporučení, která budou zohledněna při vyhlašování dalších veřejných soutěží a celkově ve fázi implementace programu. Z časového hlediska budou probíhat dva typy průběžného hodnocení: </w:t>
      </w:r>
    </w:p>
    <w:p w14:paraId="7E68A233" w14:textId="77777777" w:rsidR="005B749B" w:rsidRDefault="00122B4B">
      <w:pPr>
        <w:numPr>
          <w:ilvl w:val="1"/>
          <w:numId w:val="1"/>
        </w:numPr>
        <w:pBdr>
          <w:top w:val="nil"/>
          <w:left w:val="nil"/>
          <w:bottom w:val="nil"/>
          <w:right w:val="nil"/>
          <w:between w:val="nil"/>
        </w:pBdr>
        <w:spacing w:line="360" w:lineRule="auto"/>
        <w:ind w:left="1843"/>
        <w:jc w:val="both"/>
        <w:rPr>
          <w:rFonts w:ascii="Arial" w:eastAsia="Arial" w:hAnsi="Arial" w:cs="Arial"/>
          <w:color w:val="000000"/>
          <w:sz w:val="22"/>
          <w:szCs w:val="22"/>
        </w:rPr>
      </w:pPr>
      <w:r>
        <w:rPr>
          <w:rFonts w:ascii="Arial" w:eastAsia="Arial" w:hAnsi="Arial" w:cs="Arial"/>
          <w:color w:val="000000"/>
          <w:sz w:val="22"/>
          <w:szCs w:val="22"/>
        </w:rPr>
        <w:t>zjednodušené průběžné hodnocení (monitoring) prováděné po ukončení každé veřejné soutěže;</w:t>
      </w:r>
      <w:r>
        <w:rPr>
          <w:rFonts w:ascii="Arial" w:eastAsia="Arial" w:hAnsi="Arial" w:cs="Arial"/>
          <w:color w:val="000000"/>
          <w:vertAlign w:val="superscript"/>
        </w:rPr>
        <w:footnoteReference w:id="12"/>
      </w:r>
      <w:r>
        <w:rPr>
          <w:rFonts w:ascii="Arial" w:eastAsia="Arial" w:hAnsi="Arial" w:cs="Arial"/>
          <w:color w:val="000000"/>
          <w:sz w:val="22"/>
          <w:szCs w:val="22"/>
        </w:rPr>
        <w:t xml:space="preserve"> </w:t>
      </w:r>
    </w:p>
    <w:p w14:paraId="0F238B52" w14:textId="77777777" w:rsidR="005B749B" w:rsidRDefault="00122B4B">
      <w:pPr>
        <w:numPr>
          <w:ilvl w:val="1"/>
          <w:numId w:val="1"/>
        </w:numPr>
        <w:pBdr>
          <w:top w:val="nil"/>
          <w:left w:val="nil"/>
          <w:bottom w:val="nil"/>
          <w:right w:val="nil"/>
          <w:between w:val="nil"/>
        </w:pBdr>
        <w:spacing w:line="360" w:lineRule="auto"/>
        <w:ind w:left="1843"/>
        <w:jc w:val="both"/>
        <w:rPr>
          <w:rFonts w:ascii="Arial" w:eastAsia="Arial" w:hAnsi="Arial" w:cs="Arial"/>
          <w:color w:val="000000"/>
          <w:sz w:val="22"/>
          <w:szCs w:val="22"/>
        </w:rPr>
      </w:pPr>
      <w:r>
        <w:rPr>
          <w:rFonts w:ascii="Arial" w:eastAsia="Arial" w:hAnsi="Arial" w:cs="Arial"/>
          <w:color w:val="000000"/>
          <w:sz w:val="22"/>
          <w:szCs w:val="22"/>
        </w:rPr>
        <w:t xml:space="preserve">plnohodnotné průběžné hodnocení (tj. komplexnější) prováděné nejméně jednou za 3 roky v průběhu realizace programu. První hodnocení se uskuteční po třech letech realizace programu. Při 2. průběžném hodnocení v polovině doby trvání programu evaluátor posoudí možnost provedení </w:t>
      </w:r>
      <w:proofErr w:type="spellStart"/>
      <w:r>
        <w:rPr>
          <w:rFonts w:ascii="Arial" w:eastAsia="Arial" w:hAnsi="Arial" w:cs="Arial"/>
          <w:color w:val="000000"/>
          <w:sz w:val="22"/>
          <w:szCs w:val="22"/>
        </w:rPr>
        <w:t>kontrafaktuální</w:t>
      </w:r>
      <w:proofErr w:type="spellEnd"/>
      <w:r>
        <w:rPr>
          <w:rFonts w:ascii="Arial" w:eastAsia="Arial" w:hAnsi="Arial" w:cs="Arial"/>
          <w:color w:val="000000"/>
          <w:sz w:val="22"/>
          <w:szCs w:val="22"/>
        </w:rPr>
        <w:t xml:space="preserve"> analýzy.</w:t>
      </w:r>
    </w:p>
    <w:p w14:paraId="61A487F4" w14:textId="77777777" w:rsidR="005B749B" w:rsidRDefault="00122B4B">
      <w:pPr>
        <w:numPr>
          <w:ilvl w:val="0"/>
          <w:numId w:val="1"/>
        </w:numPr>
        <w:pBdr>
          <w:top w:val="nil"/>
          <w:left w:val="nil"/>
          <w:bottom w:val="nil"/>
          <w:right w:val="nil"/>
          <w:between w:val="nil"/>
        </w:pBdr>
        <w:spacing w:line="360" w:lineRule="auto"/>
        <w:ind w:left="1276"/>
        <w:jc w:val="both"/>
        <w:rPr>
          <w:rFonts w:ascii="Arial" w:eastAsia="Arial" w:hAnsi="Arial" w:cs="Arial"/>
          <w:color w:val="000000"/>
          <w:sz w:val="22"/>
          <w:szCs w:val="22"/>
        </w:rPr>
      </w:pPr>
      <w:r>
        <w:rPr>
          <w:rFonts w:ascii="Arial" w:eastAsia="Arial" w:hAnsi="Arial" w:cs="Arial"/>
          <w:b/>
          <w:color w:val="000000"/>
          <w:sz w:val="22"/>
          <w:szCs w:val="22"/>
        </w:rPr>
        <w:t>Závěrečné hodnocení programu</w:t>
      </w:r>
      <w:r>
        <w:rPr>
          <w:rFonts w:ascii="Arial" w:eastAsia="Arial" w:hAnsi="Arial" w:cs="Arial"/>
          <w:color w:val="000000"/>
          <w:sz w:val="22"/>
          <w:szCs w:val="22"/>
        </w:rPr>
        <w:t xml:space="preserve"> se zaměří na naplnění cílů programu po jeho ukončení. Závěrečné hodnocení by navíc mělo poskytnout metodická doporučení pro ex-post hodnocení dopadů programu, které se bude realizovat s větším odstupem času a bude se soustřeďovat na odhalení přínosů a dopadů u podpořených firem i působení programu v rámci inovačního ekosystému ČR. </w:t>
      </w:r>
    </w:p>
    <w:p w14:paraId="00007A34" w14:textId="77777777" w:rsidR="005B749B" w:rsidRDefault="00122B4B">
      <w:pPr>
        <w:numPr>
          <w:ilvl w:val="0"/>
          <w:numId w:val="1"/>
        </w:numPr>
        <w:pBdr>
          <w:top w:val="nil"/>
          <w:left w:val="nil"/>
          <w:bottom w:val="nil"/>
          <w:right w:val="nil"/>
          <w:between w:val="nil"/>
        </w:pBdr>
        <w:spacing w:after="120" w:line="360" w:lineRule="auto"/>
        <w:ind w:left="1276"/>
        <w:jc w:val="both"/>
        <w:rPr>
          <w:rFonts w:ascii="Arial" w:eastAsia="Arial" w:hAnsi="Arial" w:cs="Arial"/>
          <w:color w:val="000000"/>
          <w:sz w:val="22"/>
          <w:szCs w:val="22"/>
        </w:rPr>
      </w:pPr>
      <w:r>
        <w:rPr>
          <w:rFonts w:ascii="Arial" w:eastAsia="Arial" w:hAnsi="Arial" w:cs="Arial"/>
          <w:b/>
          <w:color w:val="000000"/>
          <w:sz w:val="22"/>
          <w:szCs w:val="22"/>
        </w:rPr>
        <w:t>Hodnocení dopadů programu</w:t>
      </w:r>
      <w:r>
        <w:rPr>
          <w:rFonts w:ascii="Arial" w:eastAsia="Arial" w:hAnsi="Arial" w:cs="Arial"/>
          <w:color w:val="000000"/>
          <w:sz w:val="22"/>
          <w:szCs w:val="22"/>
        </w:rPr>
        <w:t xml:space="preserve"> se bude zabývat odhalením přínosů a dopadů programu a všech jeho intervencí v období implementace. Smyslem bude odhalit očekávané i neplánové přínosy a dopady u podpořených subjektů i v ekonomice jako celku. Vzhledem k charakteru a velikosti programu lze předpokládat užití širokého spektra aplikovaných metod a analýz včetně ekonometrických přístupů. </w:t>
      </w:r>
      <w:r>
        <w:br w:type="page"/>
      </w:r>
    </w:p>
    <w:p w14:paraId="2D5CD936" w14:textId="77777777" w:rsidR="005B749B" w:rsidRDefault="00122B4B">
      <w:pPr>
        <w:keepNext/>
        <w:keepLines/>
        <w:pBdr>
          <w:top w:val="nil"/>
          <w:left w:val="nil"/>
          <w:bottom w:val="nil"/>
          <w:right w:val="nil"/>
          <w:between w:val="nil"/>
        </w:pBdr>
        <w:spacing w:before="480" w:after="120" w:line="360" w:lineRule="auto"/>
        <w:jc w:val="both"/>
        <w:rPr>
          <w:rFonts w:ascii="Arial" w:eastAsia="Arial" w:hAnsi="Arial" w:cs="Arial"/>
          <w:b/>
          <w:color w:val="000000"/>
          <w:sz w:val="30"/>
          <w:szCs w:val="30"/>
        </w:rPr>
      </w:pPr>
      <w:r>
        <w:rPr>
          <w:rFonts w:ascii="Arial" w:eastAsia="Arial" w:hAnsi="Arial" w:cs="Arial"/>
          <w:b/>
          <w:color w:val="000000"/>
          <w:sz w:val="30"/>
          <w:szCs w:val="30"/>
        </w:rPr>
        <w:t>21. Srovnání současného stavu v České republice a v zahraničí</w:t>
      </w:r>
    </w:p>
    <w:p w14:paraId="5E05A88F"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Rámcový program na podporu </w:t>
      </w:r>
      <w:proofErr w:type="spellStart"/>
      <w:r>
        <w:rPr>
          <w:rFonts w:ascii="Arial" w:eastAsia="Arial" w:hAnsi="Arial" w:cs="Arial"/>
          <w:sz w:val="22"/>
          <w:szCs w:val="22"/>
        </w:rPr>
        <w:t>VaVaI</w:t>
      </w:r>
      <w:proofErr w:type="spellEnd"/>
      <w:r>
        <w:rPr>
          <w:rFonts w:ascii="Arial" w:eastAsia="Arial" w:hAnsi="Arial" w:cs="Arial"/>
          <w:sz w:val="22"/>
          <w:szCs w:val="22"/>
        </w:rPr>
        <w:t xml:space="preserve"> připravovalo Ministerstvo školství, mládeže a tělovýchovy (dále také MŠMT). Smyslem programu bylo provázat různé oblasti podpory </w:t>
      </w:r>
      <w:proofErr w:type="spellStart"/>
      <w:r>
        <w:rPr>
          <w:rFonts w:ascii="Arial" w:eastAsia="Arial" w:hAnsi="Arial" w:cs="Arial"/>
          <w:sz w:val="22"/>
          <w:szCs w:val="22"/>
        </w:rPr>
        <w:t>VaVaI</w:t>
      </w:r>
      <w:proofErr w:type="spellEnd"/>
      <w:r>
        <w:rPr>
          <w:rFonts w:ascii="Arial" w:eastAsia="Arial" w:hAnsi="Arial" w:cs="Arial"/>
          <w:sz w:val="22"/>
          <w:szCs w:val="22"/>
        </w:rPr>
        <w:t xml:space="preserve"> do jednoho Národního programu výzkumu (NPV, 2004–2009), který se pak členil na pět tematických programů a tři průřezové programy. Každý z tematických programů obsahoval několik dílčích programů dle konkrétnějšího tematického zaměření. Každý dílčí program spadal do gesce příslušného resortu, který jej administroval a zároveň byl poskytovatelem podpory. Průřezové programy byly zaměřeny na podpůrné oblasti pro </w:t>
      </w:r>
      <w:proofErr w:type="spellStart"/>
      <w:r>
        <w:rPr>
          <w:rFonts w:ascii="Arial" w:eastAsia="Arial" w:hAnsi="Arial" w:cs="Arial"/>
          <w:sz w:val="22"/>
          <w:szCs w:val="22"/>
        </w:rPr>
        <w:t>VaVaI</w:t>
      </w:r>
      <w:proofErr w:type="spellEnd"/>
      <w:r>
        <w:rPr>
          <w:rFonts w:ascii="Arial" w:eastAsia="Arial" w:hAnsi="Arial" w:cs="Arial"/>
          <w:sz w:val="22"/>
          <w:szCs w:val="22"/>
        </w:rPr>
        <w:t>, šlo zejména o podporu lidských zdrojů pro výzkum, o integrovaný výzkum a o mezinárodní a regionální spolupráci. V gesci je mělo MŠMT.</w:t>
      </w:r>
      <w:r>
        <w:rPr>
          <w:rFonts w:ascii="Arial" w:eastAsia="Arial" w:hAnsi="Arial" w:cs="Arial"/>
          <w:sz w:val="22"/>
          <w:szCs w:val="22"/>
          <w:vertAlign w:val="superscript"/>
        </w:rPr>
        <w:footnoteReference w:id="13"/>
      </w:r>
      <w:r>
        <w:rPr>
          <w:rFonts w:ascii="Arial" w:eastAsia="Arial" w:hAnsi="Arial" w:cs="Arial"/>
          <w:sz w:val="22"/>
          <w:szCs w:val="22"/>
        </w:rPr>
        <w:t xml:space="preserve"> Realizace programu nebyla zahájena od začátku v plném rozsahu, aby nedocházelo k případné duplicitě podpory s předcházejícími programy jednotlivých resortů. Původní a běžící programy resortů byly převáděny postupně. Celkem bylo v NPV vyhlášeno 36 veřejných soutěží, řešeno 1014 projektů s podporou poskytovatelů téměř 11 mld. Kč. NPV svou víceúrovňovou strukturou připomíná členění programu SIGMA. Program SIGMA vychází z těchto zkušeností. Je však nastaven tak, že všechny oblasti podpory budou administrovány jedním poskytovatelem. Řízení celého programu tak bude uživatelsky přívětivější, včetně nastavení jednotného prostředí podpory pro uchazeče a příjemce. </w:t>
      </w:r>
    </w:p>
    <w:p w14:paraId="1A206991"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 mezinárodní srovnání s programem SIGMA jsou vhodné rámcové programy Evropské unie. Tyto programy podporují mezinárodní spolupráci při řešení celoevropsky důležitých výzkumných témat, mobilitu výzkumných pracovníků a rozvoj výzkumných kapacit. ČR se v roce 1999 připojila k 5. RP.</w:t>
      </w:r>
      <w:r>
        <w:rPr>
          <w:rFonts w:ascii="Arial" w:eastAsia="Arial" w:hAnsi="Arial" w:cs="Arial"/>
          <w:sz w:val="22"/>
          <w:szCs w:val="22"/>
          <w:vertAlign w:val="superscript"/>
        </w:rPr>
        <w:footnoteReference w:id="14"/>
      </w:r>
      <w:r>
        <w:rPr>
          <w:rFonts w:ascii="Arial" w:eastAsia="Arial" w:hAnsi="Arial" w:cs="Arial"/>
          <w:sz w:val="22"/>
          <w:szCs w:val="22"/>
        </w:rPr>
        <w:t xml:space="preserve"> Programy Horizont 2020 (RP8 na období 2014–2020) a Horizont Evropa (RP9 na období 2021–2027) jsou zaměřeny na podporu průlomových inovací a znásobení dopadu svých zaměření prostřednictvím posilování mezinárodní spolupráce a zapojení členských států do procesu jeho tvorby. </w:t>
      </w:r>
    </w:p>
    <w:p w14:paraId="687E9D90"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Charakter rámcového programu lze vnímat také u operačních programů. Obecné nařízení pro fondy stanovuje povinné tematické koncentrace, které musí všechny státy reflektovat při zpracování svých operačních programů. Jednotlivé cíle a priority si pak určuje každá členská země v dané oblasti v aktuálním programovém období. Stanovení obecného rámce a definování oblastí podpory v programu SIGMA vychází z praxe tvorby nástrojů Evropské komise. </w:t>
      </w:r>
    </w:p>
    <w:p w14:paraId="5C6F9EDD"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Zdrojem inspirace pro TA ČR jsou členské agentury evropské sítě inovačních agentur TAFTIE. Rakouská agentura FFG je národní agenturou, která funguje jako základní kontaktní místo na principu “</w:t>
      </w:r>
      <w:proofErr w:type="spellStart"/>
      <w:r>
        <w:rPr>
          <w:rFonts w:ascii="Arial" w:eastAsia="Arial" w:hAnsi="Arial" w:cs="Arial"/>
          <w:sz w:val="22"/>
          <w:szCs w:val="22"/>
        </w:rPr>
        <w:t>one</w:t>
      </w:r>
      <w:proofErr w:type="spellEnd"/>
      <w:r>
        <w:rPr>
          <w:rFonts w:ascii="Arial" w:eastAsia="Arial" w:hAnsi="Arial" w:cs="Arial"/>
          <w:sz w:val="22"/>
          <w:szCs w:val="22"/>
        </w:rPr>
        <w:t xml:space="preserve">-stop </w:t>
      </w:r>
      <w:proofErr w:type="spellStart"/>
      <w:r>
        <w:rPr>
          <w:rFonts w:ascii="Arial" w:eastAsia="Arial" w:hAnsi="Arial" w:cs="Arial"/>
          <w:sz w:val="22"/>
          <w:szCs w:val="22"/>
        </w:rPr>
        <w:t>shop</w:t>
      </w:r>
      <w:proofErr w:type="spellEnd"/>
      <w:r>
        <w:rPr>
          <w:rFonts w:ascii="Arial" w:eastAsia="Arial" w:hAnsi="Arial" w:cs="Arial"/>
          <w:sz w:val="22"/>
          <w:szCs w:val="22"/>
        </w:rPr>
        <w:t xml:space="preserve">” na podporu výzkumu a vývoje. Nejdůležitějším zdrojem financování výzkumu a vývoje v zemi je FFG General </w:t>
      </w:r>
      <w:proofErr w:type="spellStart"/>
      <w:r>
        <w:rPr>
          <w:rFonts w:ascii="Arial" w:eastAsia="Arial" w:hAnsi="Arial" w:cs="Arial"/>
          <w:sz w:val="22"/>
          <w:szCs w:val="22"/>
        </w:rPr>
        <w:t>Programme</w:t>
      </w:r>
      <w:proofErr w:type="spellEnd"/>
      <w:r>
        <w:rPr>
          <w:rFonts w:ascii="Arial" w:eastAsia="Arial" w:hAnsi="Arial" w:cs="Arial"/>
          <w:sz w:val="22"/>
          <w:szCs w:val="22"/>
        </w:rPr>
        <w:t xml:space="preserve">. Cílem programu je posílit konkurenceschopnost firem se sídlem v Rakousku. Podporuje výzkum a vývoj ve všech odvětvích hospodářství, technologií, podniků všech velikostí v různých stádiích vývoje. Základem je přístup zdola nahoru, využívá se kombinace grantů a finančních nástrojů. Žádosti se předkládají kontinuálně. Program podporuje projekty, zahrnující různé aktivity – od brainstormingů a studií proveditelnosti, přes projekty start-up firem, rozvoje podniků a komercializace. Další z programů FFG nazvaný </w:t>
      </w:r>
      <w:proofErr w:type="spellStart"/>
      <w:r>
        <w:rPr>
          <w:rFonts w:ascii="Arial" w:eastAsia="Arial" w:hAnsi="Arial" w:cs="Arial"/>
          <w:sz w:val="22"/>
          <w:szCs w:val="22"/>
        </w:rPr>
        <w:t>Bridge</w:t>
      </w:r>
      <w:proofErr w:type="spellEnd"/>
      <w:r>
        <w:rPr>
          <w:rFonts w:ascii="Arial" w:eastAsia="Arial" w:hAnsi="Arial" w:cs="Arial"/>
          <w:sz w:val="22"/>
          <w:szCs w:val="22"/>
        </w:rPr>
        <w:t xml:space="preserve"> je zaměřen zejména na spolupráci vědy a průmyslu. Program </w:t>
      </w:r>
      <w:proofErr w:type="spellStart"/>
      <w:r>
        <w:rPr>
          <w:rFonts w:ascii="Arial" w:eastAsia="Arial" w:hAnsi="Arial" w:cs="Arial"/>
          <w:sz w:val="22"/>
          <w:szCs w:val="22"/>
        </w:rPr>
        <w:t>Beyond</w:t>
      </w:r>
      <w:proofErr w:type="spellEnd"/>
      <w:r>
        <w:rPr>
          <w:rFonts w:ascii="Arial" w:eastAsia="Arial" w:hAnsi="Arial" w:cs="Arial"/>
          <w:sz w:val="22"/>
          <w:szCs w:val="22"/>
        </w:rPr>
        <w:t xml:space="preserve"> </w:t>
      </w:r>
      <w:proofErr w:type="spellStart"/>
      <w:r>
        <w:rPr>
          <w:rFonts w:ascii="Arial" w:eastAsia="Arial" w:hAnsi="Arial" w:cs="Arial"/>
          <w:sz w:val="22"/>
          <w:szCs w:val="22"/>
        </w:rPr>
        <w:t>Europe</w:t>
      </w:r>
      <w:proofErr w:type="spellEnd"/>
      <w:r>
        <w:rPr>
          <w:rFonts w:ascii="Arial" w:eastAsia="Arial" w:hAnsi="Arial" w:cs="Arial"/>
          <w:sz w:val="22"/>
          <w:szCs w:val="22"/>
        </w:rPr>
        <w:t xml:space="preserve"> uvádí v život národní strategii Rakouska stát se inovačním lídrem. Program </w:t>
      </w:r>
      <w:proofErr w:type="spellStart"/>
      <w:r>
        <w:rPr>
          <w:rFonts w:ascii="Arial" w:eastAsia="Arial" w:hAnsi="Arial" w:cs="Arial"/>
          <w:sz w:val="22"/>
          <w:szCs w:val="22"/>
        </w:rPr>
        <w:t>Frontrunner</w:t>
      </w:r>
      <w:proofErr w:type="spellEnd"/>
      <w:r>
        <w:rPr>
          <w:rFonts w:ascii="Arial" w:eastAsia="Arial" w:hAnsi="Arial" w:cs="Arial"/>
          <w:sz w:val="22"/>
          <w:szCs w:val="22"/>
        </w:rPr>
        <w:t xml:space="preserve"> se zaměřuje na rozšíření tržních pozic podniků s vysokým potenciálem ve všech oblastech průmyslu a výzkumných tématech.</w:t>
      </w:r>
    </w:p>
    <w:p w14:paraId="412E604C"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Švédská agentura </w:t>
      </w:r>
      <w:proofErr w:type="spellStart"/>
      <w:r>
        <w:rPr>
          <w:rFonts w:ascii="Arial" w:eastAsia="Arial" w:hAnsi="Arial" w:cs="Arial"/>
          <w:sz w:val="22"/>
          <w:szCs w:val="22"/>
        </w:rPr>
        <w:t>Vinnova</w:t>
      </w:r>
      <w:proofErr w:type="spellEnd"/>
      <w:r>
        <w:rPr>
          <w:rFonts w:ascii="Arial" w:eastAsia="Arial" w:hAnsi="Arial" w:cs="Arial"/>
          <w:sz w:val="22"/>
          <w:szCs w:val="22"/>
        </w:rPr>
        <w:t xml:space="preserve"> využívá strategický inovační rámcový program nazvaný </w:t>
      </w:r>
      <w:proofErr w:type="spellStart"/>
      <w:r>
        <w:rPr>
          <w:rFonts w:ascii="Arial" w:eastAsia="Arial" w:hAnsi="Arial" w:cs="Arial"/>
          <w:sz w:val="22"/>
          <w:szCs w:val="22"/>
        </w:rPr>
        <w:t>Production</w:t>
      </w:r>
      <w:proofErr w:type="spellEnd"/>
      <w:r>
        <w:rPr>
          <w:rFonts w:ascii="Arial" w:eastAsia="Arial" w:hAnsi="Arial" w:cs="Arial"/>
          <w:sz w:val="22"/>
          <w:szCs w:val="22"/>
        </w:rPr>
        <w:t xml:space="preserve"> 2030. Program je zaměřen na oblasti, které vyžadují investice pro posílení konkurenceschopnosti země. Cílem je vytvořit národní základnu pro výzkum, inovace a vzdělávání pro konkurenceschopné švédské produkty v roce 2030 a rozvoj průmyslu 4.0. Program klade důraz na účinné využívání zdrojů, spolupráci lidí, flexibilní výrobu, virtuální rozvoj, cirkulární výrobní systémy a integrované systémy produkce. </w:t>
      </w:r>
    </w:p>
    <w:p w14:paraId="2B311F8C" w14:textId="77777777" w:rsidR="005B749B" w:rsidRDefault="00122B4B">
      <w:pPr>
        <w:spacing w:after="120" w:line="360" w:lineRule="auto"/>
        <w:ind w:firstLine="426"/>
        <w:jc w:val="both"/>
        <w:rPr>
          <w:rFonts w:ascii="Arial" w:eastAsia="Arial" w:hAnsi="Arial" w:cs="Arial"/>
          <w:sz w:val="22"/>
          <w:szCs w:val="22"/>
        </w:rPr>
        <w:sectPr w:rsidR="005B749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titlePg/>
        </w:sectPr>
      </w:pPr>
      <w:bookmarkStart w:id="316" w:name="_3dy6vkm" w:colFirst="0" w:colLast="0"/>
      <w:bookmarkEnd w:id="316"/>
      <w:r>
        <w:rPr>
          <w:rFonts w:ascii="Arial" w:eastAsia="Arial" w:hAnsi="Arial" w:cs="Arial"/>
          <w:sz w:val="22"/>
          <w:szCs w:val="22"/>
        </w:rPr>
        <w:t>Síť TAFTIE se velmi dobře osvědčila i v době krize. Pandemie COVID-19 odhalila, jak kreativní a reaktivní mohou být některé agentury, pokud disponují potřebnou flexibilitou a celou škálou možností podpory. I přes někdy rigidní právní rámec dokázaly agentury najít řešení a podpořit nadějné projekty. Evropské agentury rychle přistoupily ke změnám pracovních modelů, upravily pořadí priorit, alokace rozpočtů, procedur pro předkládání žádostí, jejich hodnocení a pravidla postupů pro platby. Zaměřily se na bezprostřední přímou podporu malým a středním podnikům, ale také na poradenství s cílem podpořit výzkum, vývoj a inovace po překonání krize. Ověřovaly také způsoby, jak zapojit kreativní myšlení s cílem dosáhnout udržitelné společnosti.</w:t>
      </w:r>
    </w:p>
    <w:p w14:paraId="169412D5" w14:textId="3677DB23" w:rsidR="005B749B" w:rsidRDefault="00122B4B">
      <w:pPr>
        <w:spacing w:after="120" w:line="360" w:lineRule="auto"/>
        <w:jc w:val="both"/>
        <w:rPr>
          <w:rFonts w:ascii="Arial" w:eastAsia="Arial" w:hAnsi="Arial" w:cs="Arial"/>
          <w:b/>
          <w:sz w:val="30"/>
          <w:szCs w:val="30"/>
        </w:rPr>
      </w:pPr>
      <w:bookmarkStart w:id="317" w:name="_1t3h5sf" w:colFirst="0" w:colLast="0"/>
      <w:bookmarkEnd w:id="317"/>
      <w:r>
        <w:rPr>
          <w:rFonts w:ascii="Arial" w:eastAsia="Arial" w:hAnsi="Arial" w:cs="Arial"/>
          <w:b/>
          <w:sz w:val="30"/>
          <w:szCs w:val="30"/>
        </w:rPr>
        <w:t xml:space="preserve">Příloha </w:t>
      </w:r>
      <w:r w:rsidR="002A00B2">
        <w:rPr>
          <w:rFonts w:ascii="Arial" w:eastAsia="Arial" w:hAnsi="Arial" w:cs="Arial"/>
          <w:b/>
          <w:sz w:val="30"/>
          <w:szCs w:val="30"/>
        </w:rPr>
        <w:t>1</w:t>
      </w:r>
    </w:p>
    <w:p w14:paraId="49A3281B" w14:textId="77777777" w:rsidR="005B749B" w:rsidRDefault="00122B4B">
      <w:pPr>
        <w:spacing w:before="480" w:after="120" w:line="360" w:lineRule="auto"/>
        <w:jc w:val="center"/>
        <w:rPr>
          <w:rFonts w:ascii="Arial" w:eastAsia="Arial" w:hAnsi="Arial" w:cs="Arial"/>
          <w:b/>
          <w:sz w:val="30"/>
          <w:szCs w:val="30"/>
        </w:rPr>
      </w:pPr>
      <w:r>
        <w:rPr>
          <w:rFonts w:ascii="Arial" w:eastAsia="Arial" w:hAnsi="Arial" w:cs="Arial"/>
          <w:b/>
          <w:sz w:val="30"/>
          <w:szCs w:val="30"/>
        </w:rPr>
        <w:t xml:space="preserve">Manažerské shrnutí Analýzy řešené problematiky </w:t>
      </w:r>
      <w:r>
        <w:rPr>
          <w:rFonts w:ascii="Arial" w:eastAsia="Arial" w:hAnsi="Arial" w:cs="Arial"/>
          <w:b/>
          <w:sz w:val="30"/>
          <w:szCs w:val="30"/>
        </w:rPr>
        <w:br/>
        <w:t>programu SIGMA</w:t>
      </w:r>
    </w:p>
    <w:p w14:paraId="13466C87" w14:textId="4F26CC0D"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Program SIGMA je svého druhu novým komplexním dlouhodobým nástrojem, který připravila Technologická agentura České republiky na podporu projektů aplikovaného výzkumu dle platného Rámce pro státní podporu výzkumu, vývoje a inovací a Nařízení Komise (EU) č. 651/2014. Je zaměřen na naplňování a řešení řady cílů a opatření stanovených klíčovými strategickými a koncepčními dokumenty pro oblast výzkumu, vývoje a inovací (dále</w:t>
      </w:r>
      <w:r w:rsidR="002A00B2">
        <w:rPr>
          <w:rFonts w:ascii="Arial" w:eastAsia="Arial" w:hAnsi="Arial" w:cs="Arial"/>
          <w:sz w:val="22"/>
          <w:szCs w:val="22"/>
        </w:rPr>
        <w:t> </w:t>
      </w:r>
      <w:r>
        <w:rPr>
          <w:rFonts w:ascii="Arial" w:eastAsia="Arial" w:hAnsi="Arial" w:cs="Arial"/>
          <w:sz w:val="22"/>
          <w:szCs w:val="22"/>
        </w:rPr>
        <w:t>také “</w:t>
      </w:r>
      <w:proofErr w:type="spellStart"/>
      <w:r>
        <w:rPr>
          <w:rFonts w:ascii="Arial" w:eastAsia="Arial" w:hAnsi="Arial" w:cs="Arial"/>
          <w:sz w:val="22"/>
          <w:szCs w:val="22"/>
        </w:rPr>
        <w:t>VaVaI</w:t>
      </w:r>
      <w:proofErr w:type="spellEnd"/>
      <w:r>
        <w:rPr>
          <w:rFonts w:ascii="Arial" w:eastAsia="Arial" w:hAnsi="Arial" w:cs="Arial"/>
          <w:sz w:val="22"/>
          <w:szCs w:val="22"/>
        </w:rPr>
        <w:t>”) v České republice. Záměr realizovat podporu skrze program SIGMA je</w:t>
      </w:r>
      <w:r w:rsidR="002A00B2">
        <w:rPr>
          <w:rFonts w:ascii="Arial" w:eastAsia="Arial" w:hAnsi="Arial" w:cs="Arial"/>
          <w:sz w:val="22"/>
          <w:szCs w:val="22"/>
        </w:rPr>
        <w:t> </w:t>
      </w:r>
      <w:r>
        <w:rPr>
          <w:rFonts w:ascii="Arial" w:eastAsia="Arial" w:hAnsi="Arial" w:cs="Arial"/>
          <w:sz w:val="22"/>
          <w:szCs w:val="22"/>
        </w:rPr>
        <w:t>uveden již v SRR 21+</w:t>
      </w:r>
      <w:r>
        <w:rPr>
          <w:rFonts w:ascii="Arial" w:eastAsia="Arial" w:hAnsi="Arial" w:cs="Arial"/>
          <w:sz w:val="22"/>
          <w:szCs w:val="22"/>
          <w:vertAlign w:val="superscript"/>
        </w:rPr>
        <w:footnoteReference w:id="15"/>
      </w:r>
      <w:r>
        <w:rPr>
          <w:rFonts w:ascii="Arial" w:eastAsia="Arial" w:hAnsi="Arial" w:cs="Arial"/>
          <w:sz w:val="22"/>
          <w:szCs w:val="22"/>
        </w:rPr>
        <w:t xml:space="preserve"> a v Národním plánu obnovy.</w:t>
      </w:r>
      <w:r>
        <w:rPr>
          <w:rFonts w:ascii="Arial" w:eastAsia="Arial" w:hAnsi="Arial" w:cs="Arial"/>
          <w:sz w:val="22"/>
          <w:szCs w:val="22"/>
          <w:vertAlign w:val="superscript"/>
        </w:rPr>
        <w:footnoteReference w:id="16"/>
      </w:r>
      <w:r>
        <w:rPr>
          <w:rFonts w:ascii="Arial" w:eastAsia="Arial" w:hAnsi="Arial" w:cs="Arial"/>
          <w:sz w:val="22"/>
          <w:szCs w:val="22"/>
        </w:rPr>
        <w:t xml:space="preserve">  Program SIGMA má být realizován v letech 202</w:t>
      </w:r>
      <w:r w:rsidR="0059274D">
        <w:rPr>
          <w:rFonts w:ascii="Arial" w:eastAsia="Arial" w:hAnsi="Arial" w:cs="Arial"/>
          <w:sz w:val="22"/>
          <w:szCs w:val="22"/>
        </w:rPr>
        <w:t>2</w:t>
      </w:r>
      <w:r>
        <w:rPr>
          <w:rFonts w:ascii="Arial" w:eastAsia="Arial" w:hAnsi="Arial" w:cs="Arial"/>
          <w:sz w:val="22"/>
          <w:szCs w:val="22"/>
        </w:rPr>
        <w:t xml:space="preserve">–2029, přičemž </w:t>
      </w:r>
      <w:r w:rsidR="002A00B2">
        <w:rPr>
          <w:rFonts w:ascii="Arial" w:eastAsia="Arial" w:hAnsi="Arial" w:cs="Arial"/>
          <w:sz w:val="22"/>
          <w:szCs w:val="22"/>
        </w:rPr>
        <w:t xml:space="preserve">již nyní předpokládané prodloužení </w:t>
      </w:r>
      <w:r>
        <w:rPr>
          <w:rFonts w:ascii="Arial" w:eastAsia="Arial" w:hAnsi="Arial" w:cs="Arial"/>
          <w:sz w:val="22"/>
          <w:szCs w:val="22"/>
        </w:rPr>
        <w:t>programu má za cíl stabilizovat podporu aplikovaného výzkumu a inovací v Česku a výše podpory programu odpovídá současné trajektorii výdajů na aplikovaný výzkum a inovace.</w:t>
      </w:r>
    </w:p>
    <w:p w14:paraId="0FBE2CEB" w14:textId="756C3F40"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Hlavní vize nově zamýšleného širokého nástroje podpory je konsolidace několika současných programů TA ČR do jednoho programu, umožnění podpory regionům dle jejich inovačního potenciálu, podpora průřezových a systémových opatření, včetně ponechání prostoru na podporu v oblastech/tématech v době přípravy programu neidentifikovaných. Program SIGMA bude postupně zajišťovat implementaci aktivit ze současných programů ZÉTA, ÉTA, GAMA 2, DELTA 2 a unijních nástrojů (do kterých bude poskytovatel zapojen). Agenda konsolidovaných programů </w:t>
      </w:r>
      <w:r w:rsidR="002A00B2">
        <w:rPr>
          <w:rFonts w:ascii="Arial" w:eastAsia="Arial" w:hAnsi="Arial" w:cs="Arial"/>
          <w:sz w:val="22"/>
          <w:szCs w:val="22"/>
        </w:rPr>
        <w:t xml:space="preserve">je </w:t>
      </w:r>
      <w:r>
        <w:rPr>
          <w:rFonts w:ascii="Arial" w:eastAsia="Arial" w:hAnsi="Arial" w:cs="Arial"/>
          <w:sz w:val="22"/>
          <w:szCs w:val="22"/>
        </w:rPr>
        <w:t>individuálně rozdělena do dílčích cílů programu, kterých</w:t>
      </w:r>
      <w:r w:rsidR="002A00B2">
        <w:rPr>
          <w:rFonts w:ascii="Arial" w:eastAsia="Arial" w:hAnsi="Arial" w:cs="Arial"/>
          <w:sz w:val="22"/>
          <w:szCs w:val="22"/>
        </w:rPr>
        <w:t> </w:t>
      </w:r>
      <w:r>
        <w:rPr>
          <w:rFonts w:ascii="Arial" w:eastAsia="Arial" w:hAnsi="Arial" w:cs="Arial"/>
          <w:sz w:val="22"/>
          <w:szCs w:val="22"/>
        </w:rPr>
        <w:t>je pět.</w:t>
      </w:r>
    </w:p>
    <w:p w14:paraId="0DCDFDDA"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Program SIGMA do systému podpory aplikovaného výzkumu a inovací přináší větší stabilitu a předvídatelnost. Současně zjednodušuje administrativní postupy a požadavky, v neposlední řadě je flexibilním typem programu, který umožní pružně reagovat na potřeby společnosti a hospodářství, jež mohou vznikat na základě aktuálních a neočekávaných situací. Cílí na souhrn činností, které doplňují nastavenou podporu aplikovaného výzkumu a inovací v resortních programech.</w:t>
      </w:r>
    </w:p>
    <w:p w14:paraId="32905CCD" w14:textId="77777777" w:rsidR="005B749B" w:rsidRDefault="00122B4B">
      <w:pPr>
        <w:rPr>
          <w:rFonts w:ascii="Arial" w:eastAsia="Arial" w:hAnsi="Arial" w:cs="Arial"/>
          <w:sz w:val="22"/>
          <w:szCs w:val="22"/>
        </w:rPr>
      </w:pPr>
      <w:r>
        <w:br w:type="page"/>
      </w:r>
    </w:p>
    <w:p w14:paraId="6744FEAF" w14:textId="1BCBD1A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Program SIGMA je koncipován obecně, s uvedením rámcových parametrů pro podporu </w:t>
      </w:r>
      <w:proofErr w:type="spellStart"/>
      <w:r>
        <w:rPr>
          <w:rFonts w:ascii="Arial" w:eastAsia="Arial" w:hAnsi="Arial" w:cs="Arial"/>
          <w:sz w:val="22"/>
          <w:szCs w:val="22"/>
        </w:rPr>
        <w:t>VaVaI</w:t>
      </w:r>
      <w:proofErr w:type="spellEnd"/>
      <w:r>
        <w:rPr>
          <w:rFonts w:ascii="Arial" w:eastAsia="Arial" w:hAnsi="Arial" w:cs="Arial"/>
          <w:sz w:val="22"/>
          <w:szCs w:val="22"/>
        </w:rPr>
        <w:t xml:space="preserve"> na dalších </w:t>
      </w:r>
      <w:r w:rsidR="002A00B2">
        <w:rPr>
          <w:rFonts w:ascii="Arial" w:eastAsia="Arial" w:hAnsi="Arial" w:cs="Arial"/>
          <w:sz w:val="22"/>
          <w:szCs w:val="22"/>
        </w:rPr>
        <w:t>8</w:t>
      </w:r>
      <w:r>
        <w:rPr>
          <w:rFonts w:ascii="Arial" w:eastAsia="Arial" w:hAnsi="Arial" w:cs="Arial"/>
          <w:sz w:val="22"/>
          <w:szCs w:val="22"/>
        </w:rPr>
        <w:t xml:space="preserve"> let. Existencí takového typu programu získá vláda/R</w:t>
      </w:r>
      <w:r w:rsidR="0059274D">
        <w:rPr>
          <w:rFonts w:ascii="Arial" w:eastAsia="Arial" w:hAnsi="Arial" w:cs="Arial"/>
          <w:sz w:val="22"/>
          <w:szCs w:val="22"/>
        </w:rPr>
        <w:t>ada</w:t>
      </w:r>
      <w:r>
        <w:rPr>
          <w:rFonts w:ascii="Arial" w:eastAsia="Arial" w:hAnsi="Arial" w:cs="Arial"/>
          <w:sz w:val="22"/>
          <w:szCs w:val="22"/>
        </w:rPr>
        <w:t xml:space="preserve"> nástroj v </w:t>
      </w:r>
      <w:proofErr w:type="gramStart"/>
      <w:r>
        <w:rPr>
          <w:rFonts w:ascii="Arial" w:eastAsia="Arial" w:hAnsi="Arial" w:cs="Arial"/>
          <w:sz w:val="22"/>
          <w:szCs w:val="22"/>
        </w:rPr>
        <w:t>rámci</w:t>
      </w:r>
      <w:proofErr w:type="gramEnd"/>
      <w:r>
        <w:rPr>
          <w:rFonts w:ascii="Arial" w:eastAsia="Arial" w:hAnsi="Arial" w:cs="Arial"/>
          <w:sz w:val="22"/>
          <w:szCs w:val="22"/>
        </w:rPr>
        <w:t xml:space="preserve"> kterého může pružně a jednodušeji reagovat na výzkumné potřeby, které se objeví v průběhu následujících let, a které nebudou pokryty žádným dosavadním programem účelové podpory. TA ČR také v programu SIGMA nabízí lepší příležitost pro reflektování priorit resortů v rámci jeho dílčích cílů. Pro správné koncipování programu byla využita i dosavadní průběžná hodnocení programů TA ČR, která potvrzují, že podpora, jakou program SIGMA přebírá a nabízí, je smysluplná a potřebná.</w:t>
      </w:r>
    </w:p>
    <w:p w14:paraId="5CEB7416"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Monitorování veřejných soutěží bude probíhat po celou dobu realizace a bude sloužit pro</w:t>
      </w:r>
      <w:r w:rsidR="00F25084">
        <w:rPr>
          <w:rFonts w:ascii="Arial" w:eastAsia="Arial" w:hAnsi="Arial" w:cs="Arial"/>
          <w:sz w:val="22"/>
          <w:szCs w:val="22"/>
        </w:rPr>
        <w:t> </w:t>
      </w:r>
      <w:r>
        <w:rPr>
          <w:rFonts w:ascii="Arial" w:eastAsia="Arial" w:hAnsi="Arial" w:cs="Arial"/>
          <w:sz w:val="22"/>
          <w:szCs w:val="22"/>
        </w:rPr>
        <w:t>jednorázový deskriptivní přehled o průběhu a pokroku programu. Zároveň bude významným vstupem pro jednotlivé evaluace programu.</w:t>
      </w:r>
    </w:p>
    <w:p w14:paraId="4FD15B24" w14:textId="60200E5E"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Současně bude SIGMA průběžně evaluována na základě následujících hodnocení: (1) Průběžn</w:t>
      </w:r>
      <w:r w:rsidR="002A00B2">
        <w:rPr>
          <w:rFonts w:ascii="Arial" w:eastAsia="Arial" w:hAnsi="Arial" w:cs="Arial"/>
          <w:sz w:val="22"/>
          <w:szCs w:val="22"/>
        </w:rPr>
        <w:t>á</w:t>
      </w:r>
      <w:r>
        <w:rPr>
          <w:rFonts w:ascii="Arial" w:eastAsia="Arial" w:hAnsi="Arial" w:cs="Arial"/>
          <w:sz w:val="22"/>
          <w:szCs w:val="22"/>
        </w:rPr>
        <w:t xml:space="preserve"> hodnocení programu. Je</w:t>
      </w:r>
      <w:r w:rsidR="002A00B2">
        <w:rPr>
          <w:rFonts w:ascii="Arial" w:eastAsia="Arial" w:hAnsi="Arial" w:cs="Arial"/>
          <w:sz w:val="22"/>
          <w:szCs w:val="22"/>
        </w:rPr>
        <w:t>jich</w:t>
      </w:r>
      <w:r>
        <w:rPr>
          <w:rFonts w:ascii="Arial" w:eastAsia="Arial" w:hAnsi="Arial" w:cs="Arial"/>
          <w:sz w:val="22"/>
          <w:szCs w:val="22"/>
        </w:rPr>
        <w:t xml:space="preserve"> podstatou bude průběžné hodnocení implementace, nastavených procesů, ale i průběžné naplňování cílů programu a zacílení veřejných soutěží. Z časového hlediska budou probíhat dva typy průběžného hodnocení: (1.1) zjednodušené průběžné hodnocení (monitoring) prováděné po ukončení každé veřejné soutěže; (1.2) plnohodnotné průběžné hodnocení (tj. komplexnější) prováděné nejméně jednou za 3 roky v průběhu realizace programu. (2) Závěrečné hodnocení programu se zaměří na naplnění cílů programu po jeho ukončení. (3) Hodnocení dopadů programu se bude zabývat odhalením přínosů a dopadů programu a všech jeho intervencí v období implementace. Při každém zpracování hodnocení programu SIGMA bude brán zřetel na data kvantitativního i kvalitativního charakteru, což zaručuje jeho komplexní vyhodnocování a umožní na základě těchto výsledků realistický přístup k využití programu. Zpracování kvalitativních dat dává možnost dále reflektovat konkrétní potřeby a podněty ze strany řešitelů, které není možné získat skrze hodnocení kvantifikovaných systémových dat. Zároveň bude pro průběžná hodnocení programu využívána tzv. </w:t>
      </w:r>
      <w:proofErr w:type="spellStart"/>
      <w:r>
        <w:rPr>
          <w:rFonts w:ascii="Arial" w:eastAsia="Arial" w:hAnsi="Arial" w:cs="Arial"/>
          <w:sz w:val="22"/>
          <w:szCs w:val="22"/>
        </w:rPr>
        <w:t>kontrafaktuální</w:t>
      </w:r>
      <w:proofErr w:type="spellEnd"/>
      <w:r>
        <w:rPr>
          <w:rFonts w:ascii="Arial" w:eastAsia="Arial" w:hAnsi="Arial" w:cs="Arial"/>
          <w:sz w:val="22"/>
          <w:szCs w:val="22"/>
        </w:rPr>
        <w:t xml:space="preserve"> analýza, a to již od druhého průběžného hodnocení programu v souvislosti s aktuálními a dostupnými daty.</w:t>
      </w:r>
    </w:p>
    <w:p w14:paraId="2DA2442E" w14:textId="77777777" w:rsidR="00F905D1"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Při stanovení rozpočtu TA ČR vycházela ze zmíněných předchozích programů a z dostupných průběžných a závěrečných evaluací, které dokládají absorpční kapacitu, potenciál a smysluplnost jejich rozsahu. K tomu bylo přičteno 20 % na podporu průřezových opatření, díky kterým je možné okamžitě reagovat na zlepšenou ekonomickou situaci či na nové potřeby státu/vlády (šedá výseč grafu). </w:t>
      </w:r>
    </w:p>
    <w:p w14:paraId="375D739A" w14:textId="448F2306" w:rsidR="00F905D1" w:rsidRPr="002A00B2" w:rsidRDefault="00F905D1">
      <w:pPr>
        <w:rPr>
          <w:rFonts w:ascii="Arial" w:eastAsia="Arial" w:hAnsi="Arial" w:cs="Arial"/>
          <w:sz w:val="22"/>
          <w:szCs w:val="22"/>
        </w:rPr>
        <w:sectPr w:rsidR="00F905D1" w:rsidRPr="002A00B2">
          <w:pgSz w:w="11906" w:h="16838"/>
          <w:pgMar w:top="1417" w:right="1417" w:bottom="1417" w:left="1417" w:header="708" w:footer="708" w:gutter="0"/>
          <w:cols w:space="708"/>
        </w:sectPr>
      </w:pPr>
      <w:r>
        <w:rPr>
          <w:rFonts w:ascii="Arial" w:eastAsia="Arial" w:hAnsi="Arial" w:cs="Arial"/>
          <w:sz w:val="22"/>
          <w:szCs w:val="22"/>
        </w:rPr>
        <w:br w:type="page"/>
      </w:r>
    </w:p>
    <w:p w14:paraId="61FC9E48" w14:textId="25514650" w:rsidR="002A00B2" w:rsidRDefault="002A00B2" w:rsidP="004E32BA">
      <w:pPr>
        <w:spacing w:before="360"/>
        <w:ind w:left="-1276"/>
        <w:jc w:val="both"/>
        <w:rPr>
          <w:rFonts w:ascii="Arial" w:eastAsia="Arial" w:hAnsi="Arial" w:cs="Arial"/>
          <w:b/>
          <w:sz w:val="22"/>
          <w:szCs w:val="22"/>
        </w:rPr>
      </w:pPr>
      <w:del w:id="318" w:author="TA ČR" w:date="2021-11-18T10:37:00Z">
        <w:r>
          <w:rPr>
            <w:noProof/>
          </w:rPr>
          <w:drawing>
            <wp:anchor distT="0" distB="0" distL="114300" distR="114300" simplePos="0" relativeHeight="251659264" behindDoc="0" locked="0" layoutInCell="1" allowOverlap="1" wp14:anchorId="3A0333E5" wp14:editId="27EAA0F3">
              <wp:simplePos x="0" y="0"/>
              <wp:positionH relativeFrom="page">
                <wp:posOffset>85726</wp:posOffset>
              </wp:positionH>
              <wp:positionV relativeFrom="paragraph">
                <wp:posOffset>491490</wp:posOffset>
              </wp:positionV>
              <wp:extent cx="10477500" cy="5019675"/>
              <wp:effectExtent l="0" t="0" r="0" b="9525"/>
              <wp:wrapNone/>
              <wp:docPr id="2" name="Graf 2" title="Graf">
                <a:extLst xmlns:a="http://schemas.openxmlformats.org/drawingml/2006/main">
                  <a:ext uri="{FF2B5EF4-FFF2-40B4-BE49-F238E27FC236}">
                    <a16:creationId xmlns:a16="http://schemas.microsoft.com/office/drawing/2014/main" id="{00000000-0008-0000-14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14:sizeRelH relativeFrom="page">
                <wp14:pctWidth>0</wp14:pctWidth>
              </wp14:sizeRelH>
              <wp14:sizeRelV relativeFrom="page">
                <wp14:pctHeight>0</wp14:pctHeight>
              </wp14:sizeRelV>
            </wp:anchor>
          </w:drawing>
        </w:r>
      </w:del>
      <w:r w:rsidR="00122B4B">
        <w:rPr>
          <w:rFonts w:ascii="Arial" w:eastAsia="Arial" w:hAnsi="Arial" w:cs="Arial"/>
          <w:b/>
          <w:sz w:val="22"/>
          <w:szCs w:val="22"/>
        </w:rPr>
        <w:t>Grafické znázornění rozpočtu programu SIGMA</w:t>
      </w:r>
    </w:p>
    <w:p w14:paraId="6F2D4C10" w14:textId="77777777" w:rsidR="002A00B2" w:rsidRPr="002A00B2" w:rsidRDefault="002A00B2" w:rsidP="002A00B2">
      <w:pPr>
        <w:spacing w:before="360"/>
        <w:ind w:left="-1276"/>
        <w:jc w:val="both"/>
        <w:rPr>
          <w:del w:id="319" w:author="TA ČR" w:date="2021-11-18T10:37:00Z"/>
          <w:rFonts w:ascii="Arial" w:eastAsia="Arial" w:hAnsi="Arial" w:cs="Arial"/>
          <w:b/>
          <w:sz w:val="22"/>
          <w:szCs w:val="22"/>
        </w:rPr>
      </w:pPr>
    </w:p>
    <w:p w14:paraId="37CBEE16" w14:textId="77777777" w:rsidR="005B749B" w:rsidRDefault="005B749B">
      <w:pPr>
        <w:spacing w:after="120" w:line="360" w:lineRule="auto"/>
        <w:ind w:left="-1410" w:firstLine="134"/>
        <w:jc w:val="center"/>
        <w:rPr>
          <w:del w:id="320" w:author="TA ČR" w:date="2021-11-18T10:37:00Z"/>
          <w:rFonts w:ascii="Arial" w:eastAsia="Arial" w:hAnsi="Arial" w:cs="Arial"/>
          <w:sz w:val="22"/>
          <w:szCs w:val="22"/>
        </w:rPr>
      </w:pPr>
    </w:p>
    <w:p w14:paraId="315E52FB" w14:textId="5B5177C1" w:rsidR="002574EC" w:rsidRPr="002A00B2" w:rsidRDefault="002574EC" w:rsidP="004E32BA">
      <w:pPr>
        <w:spacing w:before="360"/>
        <w:ind w:left="-1276"/>
        <w:jc w:val="both"/>
        <w:rPr>
          <w:ins w:id="321" w:author="TA ČR" w:date="2021-11-18T10:37:00Z"/>
          <w:rFonts w:ascii="Arial" w:eastAsia="Arial" w:hAnsi="Arial" w:cs="Arial"/>
          <w:b/>
          <w:sz w:val="22"/>
          <w:szCs w:val="22"/>
        </w:rPr>
      </w:pPr>
      <w:ins w:id="322" w:author="TA ČR" w:date="2021-11-18T10:37:00Z">
        <w:r>
          <w:rPr>
            <w:noProof/>
          </w:rPr>
          <w:drawing>
            <wp:inline distT="0" distB="0" distL="0" distR="0" wp14:anchorId="5F6C0C57" wp14:editId="47977E42">
              <wp:extent cx="10523220" cy="4983480"/>
              <wp:effectExtent l="0" t="0" r="11430" b="7620"/>
              <wp:docPr id="1" name="Graf 1" title="Graf">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ins>
    </w:p>
    <w:p w14:paraId="3E89001E" w14:textId="2C771D91" w:rsidR="00F905D1" w:rsidRDefault="00F905D1">
      <w:pPr>
        <w:rPr>
          <w:rFonts w:ascii="Arial" w:eastAsia="Arial" w:hAnsi="Arial" w:cs="Arial"/>
          <w:sz w:val="22"/>
          <w:szCs w:val="22"/>
        </w:rPr>
        <w:sectPr w:rsidR="00F905D1" w:rsidSect="00F905D1">
          <w:pgSz w:w="16838" w:h="11906" w:orient="landscape"/>
          <w:pgMar w:top="1418" w:right="1418" w:bottom="1418" w:left="1418" w:header="708" w:footer="708" w:gutter="0"/>
          <w:cols w:space="708"/>
        </w:sectPr>
      </w:pPr>
    </w:p>
    <w:p w14:paraId="28D646AE" w14:textId="77777777" w:rsidR="005B749B" w:rsidRDefault="00122B4B">
      <w:pPr>
        <w:spacing w:after="120" w:line="360" w:lineRule="auto"/>
        <w:ind w:firstLine="426"/>
        <w:jc w:val="both"/>
        <w:rPr>
          <w:rFonts w:ascii="Arial" w:eastAsia="Arial" w:hAnsi="Arial" w:cs="Arial"/>
          <w:sz w:val="22"/>
          <w:szCs w:val="22"/>
        </w:rPr>
      </w:pPr>
      <w:r>
        <w:rPr>
          <w:rFonts w:ascii="Arial" w:eastAsia="Arial" w:hAnsi="Arial" w:cs="Arial"/>
          <w:sz w:val="22"/>
          <w:szCs w:val="22"/>
        </w:rPr>
        <w:t xml:space="preserve">Existence takto koncipovaného programu na podporu </w:t>
      </w:r>
      <w:proofErr w:type="spellStart"/>
      <w:r>
        <w:rPr>
          <w:rFonts w:ascii="Arial" w:eastAsia="Arial" w:hAnsi="Arial" w:cs="Arial"/>
          <w:sz w:val="22"/>
          <w:szCs w:val="22"/>
        </w:rPr>
        <w:t>VaVaI</w:t>
      </w:r>
      <w:proofErr w:type="spellEnd"/>
      <w:r>
        <w:rPr>
          <w:rFonts w:ascii="Arial" w:eastAsia="Arial" w:hAnsi="Arial" w:cs="Arial"/>
          <w:sz w:val="22"/>
          <w:szCs w:val="22"/>
        </w:rPr>
        <w:t xml:space="preserve"> umožní mnohem efektivněji naplňovat hlavní cíle strategických dokumentů České republiky zaměřených nejen na tuzemskou situaci, ale též na zvyšování pozice České republiky na mezinárodním poli. </w:t>
      </w:r>
    </w:p>
    <w:p w14:paraId="3F625B80" w14:textId="2651F552" w:rsidR="00524667" w:rsidRDefault="00524667">
      <w:pPr>
        <w:spacing w:after="120" w:line="360" w:lineRule="auto"/>
        <w:jc w:val="both"/>
        <w:rPr>
          <w:rFonts w:ascii="Arial" w:eastAsia="Arial" w:hAnsi="Arial" w:cs="Arial"/>
          <w:sz w:val="22"/>
          <w:szCs w:val="22"/>
        </w:rPr>
      </w:pPr>
    </w:p>
    <w:p w14:paraId="313D1DF6" w14:textId="77777777" w:rsidR="00524667" w:rsidRDefault="00524667">
      <w:pPr>
        <w:rPr>
          <w:rFonts w:ascii="Arial" w:eastAsia="Arial" w:hAnsi="Arial" w:cs="Arial"/>
          <w:sz w:val="22"/>
          <w:szCs w:val="22"/>
        </w:rPr>
      </w:pPr>
      <w:r>
        <w:rPr>
          <w:rFonts w:ascii="Arial" w:eastAsia="Arial" w:hAnsi="Arial" w:cs="Arial"/>
          <w:sz w:val="22"/>
          <w:szCs w:val="22"/>
        </w:rPr>
        <w:br w:type="page"/>
      </w:r>
    </w:p>
    <w:p w14:paraId="393E4E63" w14:textId="2FB5BC00" w:rsidR="005B749B" w:rsidRPr="00524667" w:rsidRDefault="00524667">
      <w:pPr>
        <w:spacing w:after="120" w:line="360" w:lineRule="auto"/>
        <w:jc w:val="both"/>
        <w:rPr>
          <w:rFonts w:ascii="Arial" w:eastAsia="Arial" w:hAnsi="Arial" w:cs="Arial"/>
          <w:b/>
          <w:sz w:val="30"/>
          <w:szCs w:val="30"/>
        </w:rPr>
      </w:pPr>
      <w:r w:rsidRPr="00524667">
        <w:rPr>
          <w:rFonts w:ascii="Arial" w:eastAsia="Arial" w:hAnsi="Arial" w:cs="Arial"/>
          <w:b/>
          <w:sz w:val="30"/>
          <w:szCs w:val="30"/>
        </w:rPr>
        <w:t>Příloha 2</w:t>
      </w:r>
    </w:p>
    <w:p w14:paraId="33973A84" w14:textId="589DEB17" w:rsidR="00524667" w:rsidRPr="00524667" w:rsidRDefault="00524667" w:rsidP="00524667">
      <w:pPr>
        <w:keepNext/>
        <w:jc w:val="both"/>
        <w:rPr>
          <w:rFonts w:ascii="Arial" w:hAnsi="Arial" w:cs="Arial"/>
          <w:b/>
          <w:color w:val="000000"/>
          <w:sz w:val="22"/>
          <w:szCs w:val="22"/>
          <w:shd w:val="clear" w:color="auto" w:fill="FFFFFF"/>
        </w:rPr>
      </w:pPr>
      <w:r w:rsidRPr="00524667">
        <w:rPr>
          <w:rFonts w:ascii="Arial" w:hAnsi="Arial" w:cs="Arial"/>
          <w:b/>
          <w:color w:val="000000"/>
          <w:sz w:val="22"/>
          <w:szCs w:val="22"/>
          <w:shd w:val="clear" w:color="auto" w:fill="FFFFFF"/>
        </w:rPr>
        <w:t>Strategické cíle, specifické cíle a t</w:t>
      </w:r>
      <w:r>
        <w:rPr>
          <w:rFonts w:ascii="Arial" w:hAnsi="Arial" w:cs="Arial"/>
          <w:b/>
          <w:color w:val="000000"/>
          <w:sz w:val="22"/>
          <w:szCs w:val="22"/>
          <w:shd w:val="clear" w:color="auto" w:fill="FFFFFF"/>
        </w:rPr>
        <w:t>e</w:t>
      </w:r>
      <w:r w:rsidRPr="00524667">
        <w:rPr>
          <w:rFonts w:ascii="Arial" w:hAnsi="Arial" w:cs="Arial"/>
          <w:b/>
          <w:color w:val="000000"/>
          <w:sz w:val="22"/>
          <w:szCs w:val="22"/>
          <w:shd w:val="clear" w:color="auto" w:fill="FFFFFF"/>
        </w:rPr>
        <w:t xml:space="preserve">matické priority programu NAKI III, </w:t>
      </w:r>
      <w:r>
        <w:rPr>
          <w:rFonts w:ascii="Arial" w:hAnsi="Arial" w:cs="Arial"/>
          <w:b/>
          <w:color w:val="000000"/>
          <w:sz w:val="22"/>
          <w:szCs w:val="22"/>
          <w:shd w:val="clear" w:color="auto" w:fill="FFFFFF"/>
        </w:rPr>
        <w:br/>
      </w:r>
      <w:r w:rsidRPr="00524667">
        <w:rPr>
          <w:rFonts w:ascii="Arial" w:hAnsi="Arial" w:cs="Arial"/>
          <w:b/>
          <w:color w:val="000000"/>
          <w:sz w:val="22"/>
          <w:szCs w:val="22"/>
          <w:shd w:val="clear" w:color="auto" w:fill="FFFFFF"/>
        </w:rPr>
        <w:t>kter</w:t>
      </w:r>
      <w:r>
        <w:rPr>
          <w:rFonts w:ascii="Arial" w:hAnsi="Arial" w:cs="Arial"/>
          <w:b/>
          <w:color w:val="000000"/>
          <w:sz w:val="22"/>
          <w:szCs w:val="22"/>
          <w:shd w:val="clear" w:color="auto" w:fill="FFFFFF"/>
        </w:rPr>
        <w:t>é</w:t>
      </w:r>
      <w:r w:rsidRPr="00524667">
        <w:rPr>
          <w:rFonts w:ascii="Arial" w:hAnsi="Arial" w:cs="Arial"/>
          <w:b/>
          <w:color w:val="000000"/>
          <w:sz w:val="22"/>
          <w:szCs w:val="22"/>
          <w:shd w:val="clear" w:color="auto" w:fill="FFFFFF"/>
        </w:rPr>
        <w:t xml:space="preserve"> nebudou</w:t>
      </w:r>
      <w:r>
        <w:rPr>
          <w:rFonts w:ascii="Arial" w:hAnsi="Arial" w:cs="Arial"/>
          <w:b/>
          <w:color w:val="000000"/>
          <w:sz w:val="22"/>
          <w:szCs w:val="22"/>
          <w:shd w:val="clear" w:color="auto" w:fill="FFFFFF"/>
        </w:rPr>
        <w:t xml:space="preserve"> ř</w:t>
      </w:r>
      <w:r w:rsidRPr="00524667">
        <w:rPr>
          <w:rFonts w:ascii="Arial" w:hAnsi="Arial" w:cs="Arial"/>
          <w:b/>
          <w:color w:val="000000"/>
          <w:sz w:val="22"/>
          <w:szCs w:val="22"/>
          <w:shd w:val="clear" w:color="auto" w:fill="FFFFFF"/>
        </w:rPr>
        <w:t>ešen</w:t>
      </w:r>
      <w:r>
        <w:rPr>
          <w:rFonts w:ascii="Arial" w:hAnsi="Arial" w:cs="Arial"/>
          <w:b/>
          <w:color w:val="000000"/>
          <w:sz w:val="22"/>
          <w:szCs w:val="22"/>
          <w:shd w:val="clear" w:color="auto" w:fill="FFFFFF"/>
        </w:rPr>
        <w:t>y</w:t>
      </w:r>
      <w:r w:rsidRPr="00524667">
        <w:rPr>
          <w:rFonts w:ascii="Arial" w:hAnsi="Arial" w:cs="Arial"/>
          <w:b/>
          <w:color w:val="000000"/>
          <w:sz w:val="22"/>
          <w:szCs w:val="22"/>
          <w:shd w:val="clear" w:color="auto" w:fill="FFFFFF"/>
        </w:rPr>
        <w:t xml:space="preserve"> v DC 3 programu SIGMA</w:t>
      </w:r>
    </w:p>
    <w:tbl>
      <w:tblPr>
        <w:tblW w:w="9457" w:type="dxa"/>
        <w:tblInd w:w="63" w:type="dxa"/>
        <w:tblCellMar>
          <w:left w:w="70" w:type="dxa"/>
          <w:right w:w="70" w:type="dxa"/>
        </w:tblCellMar>
        <w:tblLook w:val="0000" w:firstRow="0" w:lastRow="0" w:firstColumn="0" w:lastColumn="0" w:noHBand="0" w:noVBand="0"/>
      </w:tblPr>
      <w:tblGrid>
        <w:gridCol w:w="324"/>
        <w:gridCol w:w="1785"/>
        <w:gridCol w:w="360"/>
        <w:gridCol w:w="2160"/>
        <w:gridCol w:w="446"/>
        <w:gridCol w:w="4500"/>
        <w:tblGridChange w:id="323">
          <w:tblGrid>
            <w:gridCol w:w="324"/>
            <w:gridCol w:w="1785"/>
            <w:gridCol w:w="360"/>
            <w:gridCol w:w="2160"/>
            <w:gridCol w:w="446"/>
            <w:gridCol w:w="4500"/>
          </w:tblGrid>
        </w:tblGridChange>
      </w:tblGrid>
      <w:tr w:rsidR="00CE4F87" w:rsidRPr="00524667" w14:paraId="00BCB06E" w14:textId="77777777" w:rsidTr="00B4340E">
        <w:trPr>
          <w:trHeight w:val="300"/>
          <w:tblHeader/>
        </w:trPr>
        <w:tc>
          <w:tcPr>
            <w:tcW w:w="1991" w:type="dxa"/>
            <w:gridSpan w:val="2"/>
            <w:tcBorders>
              <w:top w:val="single" w:sz="12" w:space="0" w:color="auto"/>
              <w:left w:val="single" w:sz="12" w:space="0" w:color="auto"/>
              <w:bottom w:val="single" w:sz="4" w:space="0" w:color="auto"/>
              <w:right w:val="single" w:sz="4" w:space="0" w:color="auto"/>
            </w:tcBorders>
            <w:shd w:val="clear" w:color="auto" w:fill="F03741"/>
            <w:noWrap/>
            <w:vAlign w:val="center"/>
          </w:tcPr>
          <w:p w14:paraId="4BAC9FC9" w14:textId="77777777" w:rsidR="00524667" w:rsidRPr="00B4340E" w:rsidRDefault="00524667" w:rsidP="00D80124">
            <w:pPr>
              <w:keepNext/>
              <w:spacing w:line="264" w:lineRule="auto"/>
              <w:jc w:val="center"/>
              <w:rPr>
                <w:rFonts w:ascii="Arial" w:hAnsi="Arial"/>
                <w:b/>
                <w:color w:val="FFFFFF" w:themeColor="background1"/>
                <w:sz w:val="22"/>
                <w:rPrChange w:id="324" w:author="TA ČR" w:date="2021-11-18T10:37:00Z">
                  <w:rPr>
                    <w:rFonts w:ascii="Arial" w:hAnsi="Arial"/>
                    <w:b/>
                    <w:color w:val="000000"/>
                    <w:sz w:val="22"/>
                  </w:rPr>
                </w:rPrChange>
              </w:rPr>
            </w:pPr>
            <w:r w:rsidRPr="00B4340E">
              <w:rPr>
                <w:rFonts w:ascii="Arial" w:hAnsi="Arial"/>
                <w:b/>
                <w:color w:val="FFFFFF" w:themeColor="background1"/>
                <w:sz w:val="22"/>
                <w:rPrChange w:id="325" w:author="TA ČR" w:date="2021-11-18T10:37:00Z">
                  <w:rPr>
                    <w:rFonts w:ascii="Arial" w:hAnsi="Arial"/>
                    <w:b/>
                    <w:color w:val="000000"/>
                    <w:sz w:val="22"/>
                  </w:rPr>
                </w:rPrChange>
              </w:rPr>
              <w:t>Strategický cíl</w:t>
            </w:r>
          </w:p>
        </w:tc>
        <w:tc>
          <w:tcPr>
            <w:tcW w:w="2520" w:type="dxa"/>
            <w:gridSpan w:val="2"/>
            <w:tcBorders>
              <w:top w:val="single" w:sz="12" w:space="0" w:color="auto"/>
              <w:left w:val="nil"/>
              <w:bottom w:val="single" w:sz="4" w:space="0" w:color="auto"/>
              <w:right w:val="single" w:sz="4" w:space="0" w:color="auto"/>
            </w:tcBorders>
            <w:shd w:val="clear" w:color="auto" w:fill="F03741"/>
            <w:noWrap/>
            <w:vAlign w:val="center"/>
          </w:tcPr>
          <w:p w14:paraId="387AC6F3" w14:textId="77777777" w:rsidR="00524667" w:rsidRPr="00B4340E" w:rsidRDefault="00524667" w:rsidP="00D80124">
            <w:pPr>
              <w:keepNext/>
              <w:spacing w:line="264" w:lineRule="auto"/>
              <w:jc w:val="center"/>
              <w:rPr>
                <w:rFonts w:ascii="Arial" w:hAnsi="Arial"/>
                <w:b/>
                <w:color w:val="FFFFFF" w:themeColor="background1"/>
                <w:sz w:val="22"/>
                <w:rPrChange w:id="326" w:author="TA ČR" w:date="2021-11-18T10:37:00Z">
                  <w:rPr>
                    <w:rFonts w:ascii="Arial" w:hAnsi="Arial"/>
                    <w:b/>
                    <w:color w:val="000000"/>
                    <w:sz w:val="22"/>
                  </w:rPr>
                </w:rPrChange>
              </w:rPr>
            </w:pPr>
            <w:r w:rsidRPr="00B4340E">
              <w:rPr>
                <w:rFonts w:ascii="Arial" w:hAnsi="Arial"/>
                <w:b/>
                <w:color w:val="FFFFFF" w:themeColor="background1"/>
                <w:sz w:val="22"/>
                <w:rPrChange w:id="327" w:author="TA ČR" w:date="2021-11-18T10:37:00Z">
                  <w:rPr>
                    <w:rFonts w:ascii="Arial" w:hAnsi="Arial"/>
                    <w:b/>
                    <w:color w:val="000000"/>
                    <w:sz w:val="22"/>
                  </w:rPr>
                </w:rPrChange>
              </w:rPr>
              <w:t>Specifický cíl</w:t>
            </w:r>
          </w:p>
        </w:tc>
        <w:tc>
          <w:tcPr>
            <w:tcW w:w="4946" w:type="dxa"/>
            <w:gridSpan w:val="2"/>
            <w:tcBorders>
              <w:top w:val="single" w:sz="12" w:space="0" w:color="auto"/>
              <w:left w:val="nil"/>
              <w:bottom w:val="single" w:sz="4" w:space="0" w:color="auto"/>
              <w:right w:val="single" w:sz="12" w:space="0" w:color="auto"/>
            </w:tcBorders>
            <w:shd w:val="clear" w:color="auto" w:fill="F03741"/>
            <w:noWrap/>
            <w:vAlign w:val="center"/>
          </w:tcPr>
          <w:p w14:paraId="592F2574" w14:textId="77777777" w:rsidR="00524667" w:rsidRPr="00B4340E" w:rsidRDefault="00524667" w:rsidP="00D80124">
            <w:pPr>
              <w:keepNext/>
              <w:spacing w:line="264" w:lineRule="auto"/>
              <w:jc w:val="center"/>
              <w:rPr>
                <w:rFonts w:ascii="Arial" w:hAnsi="Arial"/>
                <w:b/>
                <w:color w:val="FFFFFF" w:themeColor="background1"/>
                <w:sz w:val="22"/>
                <w:rPrChange w:id="328" w:author="TA ČR" w:date="2021-11-18T10:37:00Z">
                  <w:rPr>
                    <w:rFonts w:ascii="Arial" w:hAnsi="Arial"/>
                    <w:b/>
                    <w:color w:val="000000"/>
                    <w:sz w:val="22"/>
                  </w:rPr>
                </w:rPrChange>
              </w:rPr>
            </w:pPr>
            <w:r w:rsidRPr="00B4340E">
              <w:rPr>
                <w:rFonts w:ascii="Arial" w:hAnsi="Arial"/>
                <w:b/>
                <w:color w:val="FFFFFF" w:themeColor="background1"/>
                <w:sz w:val="22"/>
                <w:rPrChange w:id="329" w:author="TA ČR" w:date="2021-11-18T10:37:00Z">
                  <w:rPr>
                    <w:rFonts w:ascii="Arial" w:hAnsi="Arial"/>
                    <w:b/>
                    <w:sz w:val="22"/>
                  </w:rPr>
                </w:rPrChange>
              </w:rPr>
              <w:t>Tematické</w:t>
            </w:r>
            <w:r w:rsidRPr="00B4340E">
              <w:rPr>
                <w:rFonts w:ascii="Arial" w:hAnsi="Arial"/>
                <w:b/>
                <w:color w:val="FFFFFF" w:themeColor="background1"/>
                <w:sz w:val="22"/>
                <w:rPrChange w:id="330" w:author="TA ČR" w:date="2021-11-18T10:37:00Z">
                  <w:rPr>
                    <w:rFonts w:ascii="Arial" w:hAnsi="Arial"/>
                    <w:b/>
                    <w:color w:val="FFFF00"/>
                    <w:sz w:val="22"/>
                  </w:rPr>
                </w:rPrChange>
              </w:rPr>
              <w:t xml:space="preserve"> </w:t>
            </w:r>
            <w:r w:rsidRPr="00B4340E">
              <w:rPr>
                <w:rFonts w:ascii="Arial" w:hAnsi="Arial"/>
                <w:b/>
                <w:color w:val="FFFFFF" w:themeColor="background1"/>
                <w:sz w:val="22"/>
                <w:rPrChange w:id="331" w:author="TA ČR" w:date="2021-11-18T10:37:00Z">
                  <w:rPr>
                    <w:rFonts w:ascii="Arial" w:hAnsi="Arial"/>
                    <w:b/>
                    <w:color w:val="000000"/>
                    <w:sz w:val="22"/>
                  </w:rPr>
                </w:rPrChange>
              </w:rPr>
              <w:t>priority</w:t>
            </w:r>
          </w:p>
        </w:tc>
      </w:tr>
      <w:tr w:rsidR="00524667" w:rsidRPr="00524667" w14:paraId="498FACDC" w14:textId="77777777" w:rsidTr="00524667">
        <w:trPr>
          <w:trHeight w:val="285"/>
          <w:tblHeader/>
        </w:trPr>
        <w:tc>
          <w:tcPr>
            <w:tcW w:w="206" w:type="dxa"/>
            <w:tcBorders>
              <w:top w:val="nil"/>
              <w:left w:val="single" w:sz="12" w:space="0" w:color="auto"/>
              <w:bottom w:val="single" w:sz="12" w:space="0" w:color="auto"/>
              <w:right w:val="single" w:sz="4" w:space="0" w:color="auto"/>
            </w:tcBorders>
            <w:shd w:val="clear" w:color="auto" w:fill="D9D9D9"/>
            <w:noWrap/>
            <w:vAlign w:val="center"/>
          </w:tcPr>
          <w:p w14:paraId="61C924E8" w14:textId="77777777" w:rsidR="00524667" w:rsidRPr="00524667" w:rsidRDefault="00524667" w:rsidP="00D80124">
            <w:pPr>
              <w:spacing w:line="264" w:lineRule="auto"/>
              <w:jc w:val="center"/>
              <w:rPr>
                <w:rFonts w:ascii="Arial" w:hAnsi="Arial" w:cs="Arial"/>
                <w:b/>
                <w:bCs/>
                <w:iCs/>
                <w:color w:val="000000"/>
                <w:sz w:val="22"/>
                <w:szCs w:val="22"/>
              </w:rPr>
            </w:pPr>
            <w:r w:rsidRPr="00524667">
              <w:rPr>
                <w:rFonts w:ascii="Arial" w:hAnsi="Arial" w:cs="Arial"/>
                <w:b/>
                <w:bCs/>
                <w:iCs/>
                <w:color w:val="000000"/>
                <w:sz w:val="22"/>
                <w:szCs w:val="22"/>
              </w:rPr>
              <w:t>č.</w:t>
            </w:r>
          </w:p>
        </w:tc>
        <w:tc>
          <w:tcPr>
            <w:tcW w:w="1785" w:type="dxa"/>
            <w:tcBorders>
              <w:top w:val="nil"/>
              <w:left w:val="nil"/>
              <w:bottom w:val="single" w:sz="12" w:space="0" w:color="auto"/>
              <w:right w:val="single" w:sz="4" w:space="0" w:color="auto"/>
            </w:tcBorders>
            <w:shd w:val="clear" w:color="auto" w:fill="D9D9D9"/>
            <w:noWrap/>
            <w:vAlign w:val="center"/>
          </w:tcPr>
          <w:p w14:paraId="7C99B3EB" w14:textId="77777777" w:rsidR="00524667" w:rsidRPr="00524667" w:rsidRDefault="00524667" w:rsidP="00D80124">
            <w:pPr>
              <w:spacing w:line="264" w:lineRule="auto"/>
              <w:jc w:val="center"/>
              <w:rPr>
                <w:rFonts w:ascii="Arial" w:hAnsi="Arial" w:cs="Arial"/>
                <w:b/>
                <w:bCs/>
                <w:iCs/>
                <w:color w:val="000000"/>
                <w:sz w:val="22"/>
                <w:szCs w:val="22"/>
              </w:rPr>
            </w:pPr>
            <w:r w:rsidRPr="00524667">
              <w:rPr>
                <w:rFonts w:ascii="Arial" w:hAnsi="Arial" w:cs="Arial"/>
                <w:b/>
                <w:bCs/>
                <w:iCs/>
                <w:color w:val="000000"/>
                <w:sz w:val="22"/>
                <w:szCs w:val="22"/>
              </w:rPr>
              <w:t>znění</w:t>
            </w:r>
          </w:p>
        </w:tc>
        <w:tc>
          <w:tcPr>
            <w:tcW w:w="360" w:type="dxa"/>
            <w:tcBorders>
              <w:top w:val="nil"/>
              <w:left w:val="nil"/>
              <w:bottom w:val="single" w:sz="12" w:space="0" w:color="auto"/>
              <w:right w:val="single" w:sz="4" w:space="0" w:color="auto"/>
            </w:tcBorders>
            <w:shd w:val="clear" w:color="auto" w:fill="D9D9D9"/>
            <w:noWrap/>
            <w:vAlign w:val="center"/>
          </w:tcPr>
          <w:p w14:paraId="2F98294C" w14:textId="77777777" w:rsidR="00524667" w:rsidRPr="00524667" w:rsidRDefault="00524667" w:rsidP="00D80124">
            <w:pPr>
              <w:spacing w:line="264" w:lineRule="auto"/>
              <w:jc w:val="center"/>
              <w:rPr>
                <w:rFonts w:ascii="Arial" w:hAnsi="Arial" w:cs="Arial"/>
                <w:b/>
                <w:bCs/>
                <w:iCs/>
                <w:color w:val="000000"/>
                <w:sz w:val="22"/>
                <w:szCs w:val="22"/>
              </w:rPr>
            </w:pPr>
            <w:r w:rsidRPr="00524667">
              <w:rPr>
                <w:rFonts w:ascii="Arial" w:hAnsi="Arial" w:cs="Arial"/>
                <w:b/>
                <w:bCs/>
                <w:iCs/>
                <w:color w:val="000000"/>
                <w:sz w:val="22"/>
                <w:szCs w:val="22"/>
              </w:rPr>
              <w:t>č.</w:t>
            </w:r>
          </w:p>
        </w:tc>
        <w:tc>
          <w:tcPr>
            <w:tcW w:w="2160" w:type="dxa"/>
            <w:tcBorders>
              <w:top w:val="nil"/>
              <w:left w:val="nil"/>
              <w:bottom w:val="single" w:sz="12" w:space="0" w:color="auto"/>
              <w:right w:val="single" w:sz="4" w:space="0" w:color="auto"/>
            </w:tcBorders>
            <w:shd w:val="clear" w:color="auto" w:fill="D9D9D9"/>
            <w:noWrap/>
            <w:vAlign w:val="center"/>
          </w:tcPr>
          <w:p w14:paraId="7B7503E0" w14:textId="77777777" w:rsidR="00524667" w:rsidRPr="00524667" w:rsidRDefault="00524667" w:rsidP="00D80124">
            <w:pPr>
              <w:spacing w:line="264" w:lineRule="auto"/>
              <w:jc w:val="center"/>
              <w:rPr>
                <w:rFonts w:ascii="Arial" w:hAnsi="Arial" w:cs="Arial"/>
                <w:b/>
                <w:bCs/>
                <w:iCs/>
                <w:color w:val="000000"/>
                <w:sz w:val="22"/>
                <w:szCs w:val="22"/>
              </w:rPr>
            </w:pPr>
            <w:r w:rsidRPr="00524667">
              <w:rPr>
                <w:rFonts w:ascii="Arial" w:hAnsi="Arial" w:cs="Arial"/>
                <w:b/>
                <w:bCs/>
                <w:iCs/>
                <w:color w:val="000000"/>
                <w:sz w:val="22"/>
                <w:szCs w:val="22"/>
              </w:rPr>
              <w:t>znění</w:t>
            </w:r>
          </w:p>
        </w:tc>
        <w:tc>
          <w:tcPr>
            <w:tcW w:w="446" w:type="dxa"/>
            <w:tcBorders>
              <w:top w:val="nil"/>
              <w:left w:val="nil"/>
              <w:bottom w:val="single" w:sz="12" w:space="0" w:color="auto"/>
              <w:right w:val="single" w:sz="4" w:space="0" w:color="auto"/>
            </w:tcBorders>
            <w:shd w:val="clear" w:color="auto" w:fill="D9D9D9"/>
            <w:noWrap/>
            <w:vAlign w:val="center"/>
          </w:tcPr>
          <w:p w14:paraId="53229C37" w14:textId="77777777" w:rsidR="00524667" w:rsidRPr="00524667" w:rsidRDefault="00524667" w:rsidP="00D80124">
            <w:pPr>
              <w:spacing w:line="264" w:lineRule="auto"/>
              <w:jc w:val="center"/>
              <w:rPr>
                <w:rFonts w:ascii="Arial" w:hAnsi="Arial" w:cs="Arial"/>
                <w:b/>
                <w:bCs/>
                <w:iCs/>
                <w:color w:val="000000"/>
                <w:sz w:val="22"/>
                <w:szCs w:val="22"/>
              </w:rPr>
            </w:pPr>
            <w:r w:rsidRPr="00524667">
              <w:rPr>
                <w:rFonts w:ascii="Arial" w:hAnsi="Arial" w:cs="Arial"/>
                <w:b/>
                <w:bCs/>
                <w:iCs/>
                <w:color w:val="000000"/>
                <w:sz w:val="22"/>
                <w:szCs w:val="22"/>
              </w:rPr>
              <w:t>č.</w:t>
            </w:r>
          </w:p>
        </w:tc>
        <w:tc>
          <w:tcPr>
            <w:tcW w:w="4500" w:type="dxa"/>
            <w:tcBorders>
              <w:top w:val="nil"/>
              <w:left w:val="nil"/>
              <w:bottom w:val="single" w:sz="12" w:space="0" w:color="auto"/>
              <w:right w:val="single" w:sz="12" w:space="0" w:color="auto"/>
            </w:tcBorders>
            <w:shd w:val="clear" w:color="auto" w:fill="D9D9D9"/>
            <w:noWrap/>
            <w:vAlign w:val="center"/>
          </w:tcPr>
          <w:p w14:paraId="71CFBCEC" w14:textId="77777777" w:rsidR="00524667" w:rsidRPr="00524667" w:rsidRDefault="00524667" w:rsidP="00D80124">
            <w:pPr>
              <w:spacing w:line="264" w:lineRule="auto"/>
              <w:jc w:val="center"/>
              <w:rPr>
                <w:rFonts w:ascii="Arial" w:hAnsi="Arial" w:cs="Arial"/>
                <w:b/>
                <w:bCs/>
                <w:iCs/>
                <w:color w:val="000000"/>
                <w:sz w:val="22"/>
                <w:szCs w:val="22"/>
              </w:rPr>
            </w:pPr>
            <w:r w:rsidRPr="00524667">
              <w:rPr>
                <w:rFonts w:ascii="Arial" w:hAnsi="Arial" w:cs="Arial"/>
                <w:b/>
                <w:bCs/>
                <w:iCs/>
                <w:color w:val="000000"/>
                <w:sz w:val="22"/>
                <w:szCs w:val="22"/>
              </w:rPr>
              <w:t>znění</w:t>
            </w:r>
          </w:p>
        </w:tc>
      </w:tr>
      <w:tr w:rsidR="00524667" w:rsidRPr="00524667" w14:paraId="090356AF" w14:textId="77777777" w:rsidTr="00524667">
        <w:trPr>
          <w:trHeight w:val="495"/>
        </w:trPr>
        <w:tc>
          <w:tcPr>
            <w:tcW w:w="206" w:type="dxa"/>
            <w:vMerge w:val="restart"/>
            <w:tcBorders>
              <w:top w:val="single" w:sz="12" w:space="0" w:color="auto"/>
              <w:left w:val="single" w:sz="12" w:space="0" w:color="auto"/>
              <w:bottom w:val="single" w:sz="12" w:space="0" w:color="auto"/>
              <w:right w:val="single" w:sz="4" w:space="0" w:color="auto"/>
            </w:tcBorders>
            <w:noWrap/>
          </w:tcPr>
          <w:p w14:paraId="27E748F8"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w:t>
            </w:r>
          </w:p>
        </w:tc>
        <w:tc>
          <w:tcPr>
            <w:tcW w:w="1785" w:type="dxa"/>
            <w:vMerge w:val="restart"/>
            <w:tcBorders>
              <w:top w:val="single" w:sz="12" w:space="0" w:color="auto"/>
              <w:left w:val="single" w:sz="4" w:space="0" w:color="auto"/>
              <w:bottom w:val="single" w:sz="12" w:space="0" w:color="auto"/>
              <w:right w:val="single" w:sz="4" w:space="0" w:color="auto"/>
            </w:tcBorders>
          </w:tcPr>
          <w:p w14:paraId="6EE70BC9"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Zaměřit podporu poskytovanou podle Programu do oblasti národní a kulturní identity</w:t>
            </w:r>
          </w:p>
        </w:tc>
        <w:tc>
          <w:tcPr>
            <w:tcW w:w="360" w:type="dxa"/>
            <w:vMerge w:val="restart"/>
            <w:tcBorders>
              <w:top w:val="single" w:sz="12" w:space="0" w:color="auto"/>
              <w:left w:val="single" w:sz="4" w:space="0" w:color="auto"/>
              <w:bottom w:val="single" w:sz="4" w:space="0" w:color="auto"/>
              <w:right w:val="single" w:sz="4" w:space="0" w:color="auto"/>
            </w:tcBorders>
            <w:noWrap/>
          </w:tcPr>
          <w:p w14:paraId="30BC18FA" w14:textId="77777777" w:rsidR="00524667" w:rsidRPr="00524667" w:rsidRDefault="00524667" w:rsidP="00D80124">
            <w:pPr>
              <w:spacing w:line="264" w:lineRule="auto"/>
              <w:jc w:val="center"/>
              <w:rPr>
                <w:rFonts w:ascii="Arial" w:hAnsi="Arial" w:cs="Arial"/>
                <w:color w:val="000000"/>
                <w:sz w:val="22"/>
                <w:szCs w:val="22"/>
              </w:rPr>
            </w:pPr>
            <w:r w:rsidRPr="00524667">
              <w:rPr>
                <w:rFonts w:ascii="Arial" w:hAnsi="Arial" w:cs="Arial"/>
                <w:color w:val="000000"/>
                <w:sz w:val="22"/>
                <w:szCs w:val="22"/>
              </w:rPr>
              <w:t>1.</w:t>
            </w:r>
          </w:p>
        </w:tc>
        <w:tc>
          <w:tcPr>
            <w:tcW w:w="2160" w:type="dxa"/>
            <w:vMerge w:val="restart"/>
            <w:tcBorders>
              <w:top w:val="single" w:sz="12" w:space="0" w:color="auto"/>
              <w:left w:val="single" w:sz="4" w:space="0" w:color="auto"/>
              <w:bottom w:val="single" w:sz="4" w:space="0" w:color="auto"/>
              <w:right w:val="single" w:sz="4" w:space="0" w:color="auto"/>
            </w:tcBorders>
          </w:tcPr>
          <w:p w14:paraId="3B170B82"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historii a archeologii</w:t>
            </w:r>
          </w:p>
        </w:tc>
        <w:tc>
          <w:tcPr>
            <w:tcW w:w="446" w:type="dxa"/>
            <w:tcBorders>
              <w:top w:val="single" w:sz="12" w:space="0" w:color="auto"/>
              <w:left w:val="nil"/>
              <w:bottom w:val="single" w:sz="4" w:space="0" w:color="auto"/>
              <w:right w:val="single" w:sz="4" w:space="0" w:color="auto"/>
            </w:tcBorders>
            <w:noWrap/>
          </w:tcPr>
          <w:p w14:paraId="7E214826"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w:t>
            </w:r>
          </w:p>
        </w:tc>
        <w:tc>
          <w:tcPr>
            <w:tcW w:w="4500" w:type="dxa"/>
            <w:tcBorders>
              <w:top w:val="single" w:sz="12" w:space="0" w:color="auto"/>
              <w:left w:val="nil"/>
              <w:bottom w:val="single" w:sz="4" w:space="0" w:color="auto"/>
              <w:right w:val="single" w:sz="12" w:space="0" w:color="auto"/>
            </w:tcBorders>
          </w:tcPr>
          <w:p w14:paraId="5DD9D669"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archeologické, historické a sociálně kulturní kontinuitě či diskontinuitě a jejich reflexi na historickém území českého státu</w:t>
            </w:r>
          </w:p>
        </w:tc>
      </w:tr>
      <w:tr w:rsidR="00524667" w:rsidRPr="00524667" w14:paraId="06552650" w14:textId="77777777" w:rsidTr="00524667">
        <w:trPr>
          <w:trHeight w:val="255"/>
        </w:trPr>
        <w:tc>
          <w:tcPr>
            <w:tcW w:w="206" w:type="dxa"/>
            <w:vMerge/>
            <w:tcBorders>
              <w:top w:val="single" w:sz="12" w:space="0" w:color="auto"/>
              <w:left w:val="single" w:sz="12" w:space="0" w:color="auto"/>
              <w:bottom w:val="single" w:sz="12" w:space="0" w:color="auto"/>
              <w:right w:val="single" w:sz="4" w:space="0" w:color="auto"/>
            </w:tcBorders>
            <w:vAlign w:val="center"/>
          </w:tcPr>
          <w:p w14:paraId="60213790"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755D6DCB"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1C4A06D3"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5EF48CB7"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66C72DEE"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w:t>
            </w:r>
          </w:p>
        </w:tc>
        <w:tc>
          <w:tcPr>
            <w:tcW w:w="4500" w:type="dxa"/>
            <w:tcBorders>
              <w:top w:val="nil"/>
              <w:left w:val="nil"/>
              <w:bottom w:val="single" w:sz="4" w:space="0" w:color="auto"/>
              <w:right w:val="single" w:sz="12" w:space="0" w:color="auto"/>
            </w:tcBorders>
            <w:noWrap/>
          </w:tcPr>
          <w:p w14:paraId="023A016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a původ a vývoj sídelních areálů</w:t>
            </w:r>
          </w:p>
        </w:tc>
      </w:tr>
      <w:tr w:rsidR="00524667" w:rsidRPr="00524667" w14:paraId="42D49258" w14:textId="77777777" w:rsidTr="00524667">
        <w:trPr>
          <w:trHeight w:val="255"/>
        </w:trPr>
        <w:tc>
          <w:tcPr>
            <w:tcW w:w="206" w:type="dxa"/>
            <w:vMerge/>
            <w:tcBorders>
              <w:top w:val="single" w:sz="12" w:space="0" w:color="auto"/>
              <w:left w:val="single" w:sz="12" w:space="0" w:color="auto"/>
              <w:bottom w:val="single" w:sz="12" w:space="0" w:color="auto"/>
              <w:right w:val="single" w:sz="4" w:space="0" w:color="auto"/>
            </w:tcBorders>
            <w:vAlign w:val="center"/>
          </w:tcPr>
          <w:p w14:paraId="0BAB86A3"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4E58CED5"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400391BB"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63FA8966"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1D75FF6C"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3.</w:t>
            </w:r>
          </w:p>
        </w:tc>
        <w:tc>
          <w:tcPr>
            <w:tcW w:w="4500" w:type="dxa"/>
            <w:tcBorders>
              <w:top w:val="nil"/>
              <w:left w:val="nil"/>
              <w:bottom w:val="single" w:sz="4" w:space="0" w:color="auto"/>
              <w:right w:val="single" w:sz="12" w:space="0" w:color="auto"/>
            </w:tcBorders>
            <w:noWrap/>
          </w:tcPr>
          <w:p w14:paraId="52D4A541"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proměnách a exploataci kulturní krajiny</w:t>
            </w:r>
          </w:p>
        </w:tc>
      </w:tr>
      <w:tr w:rsidR="00524667" w:rsidRPr="00524667" w14:paraId="74312C23" w14:textId="77777777" w:rsidTr="00524667">
        <w:trPr>
          <w:trHeight w:val="255"/>
        </w:trPr>
        <w:tc>
          <w:tcPr>
            <w:tcW w:w="206" w:type="dxa"/>
            <w:vMerge/>
            <w:tcBorders>
              <w:top w:val="single" w:sz="12" w:space="0" w:color="auto"/>
              <w:left w:val="single" w:sz="12" w:space="0" w:color="auto"/>
              <w:bottom w:val="single" w:sz="12" w:space="0" w:color="auto"/>
              <w:right w:val="single" w:sz="4" w:space="0" w:color="auto"/>
            </w:tcBorders>
            <w:vAlign w:val="center"/>
          </w:tcPr>
          <w:p w14:paraId="6FFF0ABD"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264BED85"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49E3E0B5"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46304DFB"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462C61F0"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4.</w:t>
            </w:r>
          </w:p>
        </w:tc>
        <w:tc>
          <w:tcPr>
            <w:tcW w:w="4500" w:type="dxa"/>
            <w:tcBorders>
              <w:top w:val="nil"/>
              <w:left w:val="nil"/>
              <w:bottom w:val="single" w:sz="4" w:space="0" w:color="auto"/>
              <w:right w:val="single" w:sz="12" w:space="0" w:color="auto"/>
            </w:tcBorders>
            <w:noWrap/>
          </w:tcPr>
          <w:p w14:paraId="2FB6002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paměťové kultuře národa</w:t>
            </w:r>
          </w:p>
        </w:tc>
      </w:tr>
      <w:tr w:rsidR="00524667" w:rsidRPr="00524667" w14:paraId="6E4E8B47" w14:textId="77777777" w:rsidTr="00524667">
        <w:trPr>
          <w:trHeight w:val="270"/>
        </w:trPr>
        <w:tc>
          <w:tcPr>
            <w:tcW w:w="206" w:type="dxa"/>
            <w:vMerge/>
            <w:tcBorders>
              <w:top w:val="single" w:sz="12" w:space="0" w:color="auto"/>
              <w:left w:val="single" w:sz="12" w:space="0" w:color="auto"/>
              <w:bottom w:val="single" w:sz="12" w:space="0" w:color="auto"/>
              <w:right w:val="single" w:sz="4" w:space="0" w:color="auto"/>
            </w:tcBorders>
            <w:vAlign w:val="center"/>
          </w:tcPr>
          <w:p w14:paraId="1D77359A"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0150043B"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75BEF025"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390FBBCC"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2BA445F8"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5.</w:t>
            </w:r>
          </w:p>
        </w:tc>
        <w:tc>
          <w:tcPr>
            <w:tcW w:w="4500" w:type="dxa"/>
            <w:tcBorders>
              <w:top w:val="nil"/>
              <w:left w:val="nil"/>
              <w:bottom w:val="single" w:sz="4" w:space="0" w:color="auto"/>
              <w:right w:val="single" w:sz="12" w:space="0" w:color="auto"/>
            </w:tcBorders>
          </w:tcPr>
          <w:p w14:paraId="581D1229"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udržování a rozvoji historického a kulturního vědomí</w:t>
            </w:r>
          </w:p>
        </w:tc>
      </w:tr>
      <w:tr w:rsidR="00524667" w:rsidRPr="00524667" w14:paraId="14A8604B" w14:textId="77777777" w:rsidTr="00524667">
        <w:trPr>
          <w:trHeight w:val="270"/>
        </w:trPr>
        <w:tc>
          <w:tcPr>
            <w:tcW w:w="206" w:type="dxa"/>
            <w:vMerge/>
            <w:tcBorders>
              <w:top w:val="single" w:sz="12" w:space="0" w:color="auto"/>
              <w:left w:val="single" w:sz="12" w:space="0" w:color="auto"/>
              <w:bottom w:val="single" w:sz="12" w:space="0" w:color="auto"/>
              <w:right w:val="single" w:sz="4" w:space="0" w:color="auto"/>
            </w:tcBorders>
            <w:vAlign w:val="center"/>
          </w:tcPr>
          <w:p w14:paraId="56422192"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420EC4C4"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4B9F6E2A"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3E522EBA"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71D77DDE"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6.</w:t>
            </w:r>
          </w:p>
        </w:tc>
        <w:tc>
          <w:tcPr>
            <w:tcW w:w="4500" w:type="dxa"/>
            <w:tcBorders>
              <w:top w:val="nil"/>
              <w:left w:val="nil"/>
              <w:bottom w:val="single" w:sz="4" w:space="0" w:color="auto"/>
              <w:right w:val="single" w:sz="12" w:space="0" w:color="auto"/>
            </w:tcBorders>
          </w:tcPr>
          <w:p w14:paraId="7304A7D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ve vztahu k vnějšímu evropskému kulturnímu prostředí</w:t>
            </w:r>
          </w:p>
        </w:tc>
      </w:tr>
      <w:tr w:rsidR="00524667" w:rsidRPr="00524667" w14:paraId="3692A7C7"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1A82C7BC"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26352A66"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60A8603F" w14:textId="77777777" w:rsidR="00524667" w:rsidRPr="00524667" w:rsidRDefault="00524667" w:rsidP="00D80124">
            <w:pPr>
              <w:rPr>
                <w:rFonts w:ascii="Arial" w:hAnsi="Arial" w:cs="Arial"/>
                <w:color w:val="000000"/>
                <w:sz w:val="22"/>
                <w:szCs w:val="22"/>
              </w:rPr>
            </w:pPr>
          </w:p>
        </w:tc>
        <w:tc>
          <w:tcPr>
            <w:tcW w:w="0" w:type="auto"/>
            <w:vMerge/>
            <w:tcBorders>
              <w:top w:val="single" w:sz="12" w:space="0" w:color="auto"/>
              <w:left w:val="single" w:sz="4" w:space="0" w:color="auto"/>
              <w:bottom w:val="single" w:sz="4" w:space="0" w:color="auto"/>
              <w:right w:val="single" w:sz="4" w:space="0" w:color="auto"/>
            </w:tcBorders>
            <w:vAlign w:val="center"/>
          </w:tcPr>
          <w:p w14:paraId="36813EE2"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17563075"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7.</w:t>
            </w:r>
          </w:p>
        </w:tc>
        <w:tc>
          <w:tcPr>
            <w:tcW w:w="4500" w:type="dxa"/>
            <w:tcBorders>
              <w:top w:val="nil"/>
              <w:left w:val="nil"/>
              <w:bottom w:val="single" w:sz="4" w:space="0" w:color="auto"/>
              <w:right w:val="single" w:sz="12" w:space="0" w:color="auto"/>
            </w:tcBorders>
          </w:tcPr>
          <w:p w14:paraId="608DAF80"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kultuře menšin na historickém území a za hranicemi českého státu a jejich souvislostí v evropském kontextu</w:t>
            </w:r>
          </w:p>
        </w:tc>
      </w:tr>
      <w:tr w:rsidR="00524667" w:rsidRPr="00524667" w14:paraId="5890E5C7" w14:textId="77777777" w:rsidTr="00524667">
        <w:trPr>
          <w:trHeight w:val="255"/>
        </w:trPr>
        <w:tc>
          <w:tcPr>
            <w:tcW w:w="206" w:type="dxa"/>
            <w:vMerge/>
            <w:tcBorders>
              <w:top w:val="single" w:sz="12" w:space="0" w:color="auto"/>
              <w:left w:val="single" w:sz="12" w:space="0" w:color="auto"/>
              <w:bottom w:val="single" w:sz="12" w:space="0" w:color="auto"/>
              <w:right w:val="single" w:sz="4" w:space="0" w:color="auto"/>
            </w:tcBorders>
            <w:vAlign w:val="center"/>
          </w:tcPr>
          <w:p w14:paraId="333B54CF"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06316909" w14:textId="77777777" w:rsidR="00524667" w:rsidRPr="00524667" w:rsidRDefault="00524667" w:rsidP="00D80124">
            <w:pPr>
              <w:rPr>
                <w:rFonts w:ascii="Arial" w:hAnsi="Arial" w:cs="Arial"/>
                <w:color w:val="000000"/>
                <w:sz w:val="22"/>
                <w:szCs w:val="22"/>
              </w:rPr>
            </w:pPr>
          </w:p>
        </w:tc>
        <w:tc>
          <w:tcPr>
            <w:tcW w:w="360" w:type="dxa"/>
            <w:vMerge w:val="restart"/>
            <w:tcBorders>
              <w:top w:val="nil"/>
              <w:left w:val="single" w:sz="4" w:space="0" w:color="auto"/>
              <w:bottom w:val="single" w:sz="4" w:space="0" w:color="auto"/>
              <w:right w:val="single" w:sz="4" w:space="0" w:color="auto"/>
            </w:tcBorders>
            <w:noWrap/>
          </w:tcPr>
          <w:p w14:paraId="30973DF6"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w:t>
            </w:r>
          </w:p>
        </w:tc>
        <w:tc>
          <w:tcPr>
            <w:tcW w:w="2160" w:type="dxa"/>
            <w:vMerge w:val="restart"/>
            <w:tcBorders>
              <w:top w:val="nil"/>
              <w:left w:val="single" w:sz="4" w:space="0" w:color="auto"/>
              <w:bottom w:val="single" w:sz="4" w:space="0" w:color="auto"/>
              <w:right w:val="single" w:sz="4" w:space="0" w:color="auto"/>
            </w:tcBorders>
          </w:tcPr>
          <w:p w14:paraId="3530C8F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regionální a lokální aspekty v jazykové, literární a kulturní identitě</w:t>
            </w:r>
          </w:p>
        </w:tc>
        <w:tc>
          <w:tcPr>
            <w:tcW w:w="446" w:type="dxa"/>
            <w:tcBorders>
              <w:top w:val="nil"/>
              <w:left w:val="nil"/>
              <w:bottom w:val="single" w:sz="4" w:space="0" w:color="auto"/>
              <w:right w:val="single" w:sz="4" w:space="0" w:color="auto"/>
            </w:tcBorders>
            <w:noWrap/>
          </w:tcPr>
          <w:p w14:paraId="2B9B0B05"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8.</w:t>
            </w:r>
          </w:p>
        </w:tc>
        <w:tc>
          <w:tcPr>
            <w:tcW w:w="4500" w:type="dxa"/>
            <w:tcBorders>
              <w:top w:val="nil"/>
              <w:left w:val="nil"/>
              <w:bottom w:val="single" w:sz="4" w:space="0" w:color="auto"/>
              <w:right w:val="single" w:sz="12" w:space="0" w:color="auto"/>
            </w:tcBorders>
            <w:noWrap/>
          </w:tcPr>
          <w:p w14:paraId="76027D61"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regionální a lokální aspekty v českém jazyce a literatuře</w:t>
            </w:r>
          </w:p>
        </w:tc>
      </w:tr>
      <w:tr w:rsidR="00524667" w:rsidRPr="00524667" w14:paraId="12F547FC"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49CBE0BA"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2D792CD1"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CB92153"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5402700"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0924E72C"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9.</w:t>
            </w:r>
          </w:p>
        </w:tc>
        <w:tc>
          <w:tcPr>
            <w:tcW w:w="4500" w:type="dxa"/>
            <w:tcBorders>
              <w:top w:val="nil"/>
              <w:left w:val="nil"/>
              <w:bottom w:val="single" w:sz="4" w:space="0" w:color="auto"/>
              <w:right w:val="single" w:sz="12" w:space="0" w:color="auto"/>
            </w:tcBorders>
          </w:tcPr>
          <w:p w14:paraId="67C530FD"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regionální a lokální aspekty v jazykových, literárních a kulturních specifikách regionů a formování regionálních a lokálních identit</w:t>
            </w:r>
          </w:p>
        </w:tc>
      </w:tr>
      <w:tr w:rsidR="00524667" w:rsidRPr="00524667" w14:paraId="5D8E0D64"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66D73B80"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6A129D1A"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6721D518"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7F8F414"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44B86E7E"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10.</w:t>
            </w:r>
          </w:p>
        </w:tc>
        <w:tc>
          <w:tcPr>
            <w:tcW w:w="4500" w:type="dxa"/>
            <w:tcBorders>
              <w:top w:val="nil"/>
              <w:left w:val="nil"/>
              <w:bottom w:val="single" w:sz="4" w:space="0" w:color="auto"/>
              <w:right w:val="single" w:sz="12" w:space="0" w:color="auto"/>
            </w:tcBorders>
          </w:tcPr>
          <w:p w14:paraId="7273BFB2"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regionální a lokální aspekty v jazykových, literárních a kulturních aspektech a důsledcích procesů evropské integrace a globalizace</w:t>
            </w:r>
          </w:p>
        </w:tc>
      </w:tr>
      <w:tr w:rsidR="00524667" w:rsidRPr="00524667" w14:paraId="23A13277"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2DA4ADBD"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21AA0188" w14:textId="77777777" w:rsidR="00524667" w:rsidRPr="00524667" w:rsidRDefault="00524667" w:rsidP="00D80124">
            <w:pPr>
              <w:rPr>
                <w:rFonts w:ascii="Arial" w:hAnsi="Arial" w:cs="Arial"/>
                <w:color w:val="000000"/>
                <w:sz w:val="22"/>
                <w:szCs w:val="22"/>
              </w:rPr>
            </w:pPr>
          </w:p>
        </w:tc>
        <w:tc>
          <w:tcPr>
            <w:tcW w:w="360" w:type="dxa"/>
            <w:vMerge w:val="restart"/>
            <w:tcBorders>
              <w:top w:val="nil"/>
              <w:left w:val="single" w:sz="4" w:space="0" w:color="auto"/>
              <w:bottom w:val="single" w:sz="4" w:space="0" w:color="auto"/>
              <w:right w:val="single" w:sz="4" w:space="0" w:color="auto"/>
            </w:tcBorders>
            <w:noWrap/>
          </w:tcPr>
          <w:p w14:paraId="12097807"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3.</w:t>
            </w:r>
          </w:p>
        </w:tc>
        <w:tc>
          <w:tcPr>
            <w:tcW w:w="2160" w:type="dxa"/>
            <w:vMerge w:val="restart"/>
            <w:tcBorders>
              <w:top w:val="nil"/>
              <w:left w:val="single" w:sz="4" w:space="0" w:color="auto"/>
              <w:bottom w:val="single" w:sz="4" w:space="0" w:color="auto"/>
              <w:right w:val="single" w:sz="4" w:space="0" w:color="auto"/>
            </w:tcBorders>
          </w:tcPr>
          <w:p w14:paraId="104E722C"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ve výzkumu umělecké tvorby</w:t>
            </w:r>
          </w:p>
        </w:tc>
        <w:tc>
          <w:tcPr>
            <w:tcW w:w="446" w:type="dxa"/>
            <w:tcBorders>
              <w:top w:val="nil"/>
              <w:left w:val="nil"/>
              <w:bottom w:val="single" w:sz="4" w:space="0" w:color="auto"/>
              <w:right w:val="single" w:sz="4" w:space="0" w:color="auto"/>
            </w:tcBorders>
            <w:noWrap/>
          </w:tcPr>
          <w:p w14:paraId="2C7EBC5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11.</w:t>
            </w:r>
          </w:p>
        </w:tc>
        <w:tc>
          <w:tcPr>
            <w:tcW w:w="4500" w:type="dxa"/>
            <w:tcBorders>
              <w:top w:val="nil"/>
              <w:left w:val="nil"/>
              <w:bottom w:val="single" w:sz="4" w:space="0" w:color="auto"/>
              <w:right w:val="single" w:sz="12" w:space="0" w:color="auto"/>
            </w:tcBorders>
          </w:tcPr>
          <w:p w14:paraId="150CB5A5"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uchování, dokumentaci a evidenci kulturního dědictví v oblasti lidové kultury a tradice, hudby, divadla a filmu,</w:t>
            </w:r>
          </w:p>
        </w:tc>
      </w:tr>
      <w:tr w:rsidR="00524667" w:rsidRPr="00524667" w14:paraId="147831B0" w14:textId="77777777" w:rsidTr="00524667">
        <w:trPr>
          <w:trHeight w:val="780"/>
        </w:trPr>
        <w:tc>
          <w:tcPr>
            <w:tcW w:w="206" w:type="dxa"/>
            <w:vMerge/>
            <w:tcBorders>
              <w:top w:val="single" w:sz="12" w:space="0" w:color="auto"/>
              <w:left w:val="single" w:sz="12" w:space="0" w:color="auto"/>
              <w:bottom w:val="single" w:sz="12" w:space="0" w:color="auto"/>
              <w:right w:val="single" w:sz="4" w:space="0" w:color="auto"/>
            </w:tcBorders>
            <w:vAlign w:val="center"/>
          </w:tcPr>
          <w:p w14:paraId="7A19C98E"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4A5653FB"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6CE0A6B6"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1688EDB"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233D090E"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12.</w:t>
            </w:r>
          </w:p>
        </w:tc>
        <w:tc>
          <w:tcPr>
            <w:tcW w:w="4500" w:type="dxa"/>
            <w:tcBorders>
              <w:top w:val="nil"/>
              <w:left w:val="nil"/>
              <w:bottom w:val="single" w:sz="4" w:space="0" w:color="auto"/>
              <w:right w:val="single" w:sz="12" w:space="0" w:color="auto"/>
            </w:tcBorders>
          </w:tcPr>
          <w:p w14:paraId="779118FA"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regionálních a lokálních kulturně-uměleckých aktivitách, odhalení rizik dalšího vývoje, včetně výzkumu důsledků postupů zaměřených na podporu kulturních aktivit a péči o nehmotné kulturní dědictví</w:t>
            </w:r>
          </w:p>
        </w:tc>
      </w:tr>
      <w:tr w:rsidR="00524667" w:rsidRPr="00524667" w14:paraId="789A7DE6" w14:textId="77777777" w:rsidTr="00524667">
        <w:trPr>
          <w:trHeight w:val="765"/>
        </w:trPr>
        <w:tc>
          <w:tcPr>
            <w:tcW w:w="206" w:type="dxa"/>
            <w:vMerge/>
            <w:tcBorders>
              <w:top w:val="single" w:sz="12" w:space="0" w:color="auto"/>
              <w:left w:val="single" w:sz="12" w:space="0" w:color="auto"/>
              <w:bottom w:val="single" w:sz="12" w:space="0" w:color="auto"/>
              <w:right w:val="single" w:sz="4" w:space="0" w:color="auto"/>
            </w:tcBorders>
            <w:vAlign w:val="center"/>
          </w:tcPr>
          <w:p w14:paraId="6216D65F"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212AE583"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5B394C1"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555E7280"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235B6FC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13.</w:t>
            </w:r>
          </w:p>
        </w:tc>
        <w:tc>
          <w:tcPr>
            <w:tcW w:w="4500" w:type="dxa"/>
            <w:tcBorders>
              <w:top w:val="nil"/>
              <w:left w:val="nil"/>
              <w:bottom w:val="single" w:sz="4" w:space="0" w:color="auto"/>
              <w:right w:val="single" w:sz="12" w:space="0" w:color="auto"/>
            </w:tcBorders>
          </w:tcPr>
          <w:p w14:paraId="05DC89AE"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hodnocení společensko-kulturních dopadů současné živé kultury a umění na rozvoj demokratické společnosti a zlepšování přístupu ke kulturním statkům</w:t>
            </w:r>
          </w:p>
        </w:tc>
      </w:tr>
      <w:tr w:rsidR="00524667" w:rsidRPr="00524667" w14:paraId="038798B3" w14:textId="77777777" w:rsidTr="00524667">
        <w:trPr>
          <w:trHeight w:val="555"/>
        </w:trPr>
        <w:tc>
          <w:tcPr>
            <w:tcW w:w="206" w:type="dxa"/>
            <w:vMerge/>
            <w:tcBorders>
              <w:top w:val="single" w:sz="12" w:space="0" w:color="auto"/>
              <w:left w:val="single" w:sz="12" w:space="0" w:color="auto"/>
              <w:bottom w:val="single" w:sz="12" w:space="0" w:color="auto"/>
              <w:right w:val="single" w:sz="4" w:space="0" w:color="auto"/>
            </w:tcBorders>
            <w:vAlign w:val="center"/>
          </w:tcPr>
          <w:p w14:paraId="59DCC867"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06010E55"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718F9078"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2BA63146"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21BD10A4"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14.</w:t>
            </w:r>
          </w:p>
        </w:tc>
        <w:tc>
          <w:tcPr>
            <w:tcW w:w="4500" w:type="dxa"/>
            <w:tcBorders>
              <w:top w:val="nil"/>
              <w:left w:val="nil"/>
              <w:bottom w:val="single" w:sz="4" w:space="0" w:color="auto"/>
              <w:right w:val="single" w:sz="12" w:space="0" w:color="auto"/>
            </w:tcBorders>
          </w:tcPr>
          <w:p w14:paraId="6D341E9F"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ve sledování a hodnocení multiplikačních ekonomických efektů kulturní a umělecké činnosti a využívání kulturního dědictví</w:t>
            </w:r>
          </w:p>
        </w:tc>
      </w:tr>
      <w:tr w:rsidR="00524667" w:rsidRPr="00524667" w14:paraId="5E938C24" w14:textId="77777777" w:rsidTr="00524667">
        <w:trPr>
          <w:trHeight w:val="765"/>
        </w:trPr>
        <w:tc>
          <w:tcPr>
            <w:tcW w:w="206" w:type="dxa"/>
            <w:vMerge/>
            <w:tcBorders>
              <w:top w:val="single" w:sz="12" w:space="0" w:color="auto"/>
              <w:left w:val="single" w:sz="12" w:space="0" w:color="auto"/>
              <w:bottom w:val="single" w:sz="12" w:space="0" w:color="auto"/>
              <w:right w:val="single" w:sz="4" w:space="0" w:color="auto"/>
            </w:tcBorders>
            <w:vAlign w:val="center"/>
          </w:tcPr>
          <w:p w14:paraId="03F9C3E7"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1FDD233A" w14:textId="77777777" w:rsidR="00524667" w:rsidRPr="00524667" w:rsidRDefault="00524667" w:rsidP="00D80124">
            <w:pPr>
              <w:rPr>
                <w:rFonts w:ascii="Arial" w:hAnsi="Arial" w:cs="Arial"/>
                <w:color w:val="000000"/>
                <w:sz w:val="22"/>
                <w:szCs w:val="22"/>
              </w:rPr>
            </w:pPr>
          </w:p>
        </w:tc>
        <w:tc>
          <w:tcPr>
            <w:tcW w:w="360" w:type="dxa"/>
            <w:vMerge w:val="restart"/>
            <w:tcBorders>
              <w:top w:val="nil"/>
              <w:left w:val="single" w:sz="4" w:space="0" w:color="auto"/>
              <w:bottom w:val="single" w:sz="4" w:space="0" w:color="auto"/>
              <w:right w:val="single" w:sz="4" w:space="0" w:color="auto"/>
            </w:tcBorders>
            <w:noWrap/>
          </w:tcPr>
          <w:p w14:paraId="019D254A"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4.</w:t>
            </w:r>
          </w:p>
        </w:tc>
        <w:tc>
          <w:tcPr>
            <w:tcW w:w="2160" w:type="dxa"/>
            <w:vMerge w:val="restart"/>
            <w:tcBorders>
              <w:top w:val="nil"/>
              <w:left w:val="single" w:sz="4" w:space="0" w:color="auto"/>
              <w:bottom w:val="single" w:sz="4" w:space="0" w:color="auto"/>
              <w:right w:val="single" w:sz="4" w:space="0" w:color="auto"/>
            </w:tcBorders>
          </w:tcPr>
          <w:p w14:paraId="04AC4AB9"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Národní a kulturní identita v péči o kulturní dědictví a území s historickými hodnotami</w:t>
            </w:r>
          </w:p>
        </w:tc>
        <w:tc>
          <w:tcPr>
            <w:tcW w:w="446" w:type="dxa"/>
            <w:tcBorders>
              <w:top w:val="nil"/>
              <w:left w:val="nil"/>
              <w:bottom w:val="single" w:sz="4" w:space="0" w:color="auto"/>
              <w:right w:val="single" w:sz="4" w:space="0" w:color="auto"/>
            </w:tcBorders>
            <w:noWrap/>
          </w:tcPr>
          <w:p w14:paraId="60BB4F95"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15.</w:t>
            </w:r>
          </w:p>
        </w:tc>
        <w:tc>
          <w:tcPr>
            <w:tcW w:w="4500" w:type="dxa"/>
            <w:tcBorders>
              <w:top w:val="nil"/>
              <w:left w:val="nil"/>
              <w:bottom w:val="single" w:sz="4" w:space="0" w:color="auto"/>
              <w:right w:val="single" w:sz="12" w:space="0" w:color="auto"/>
            </w:tcBorders>
          </w:tcPr>
          <w:p w14:paraId="0CE8EB32"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Ochrana, konzervace, restaurování a prevence národního nemovitého a movitého kulturního dědictví pro jeho uchování a pro zkvalitnění systému péče o památky a sbírkové fondy, včetně muzejních, galerijních, knihovních a archivních</w:t>
            </w:r>
          </w:p>
        </w:tc>
      </w:tr>
      <w:tr w:rsidR="00524667" w:rsidRPr="00524667" w14:paraId="2406DF37"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5D743D02"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4F556033"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95862A4"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6ECCE672"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45B19E72"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16.</w:t>
            </w:r>
          </w:p>
        </w:tc>
        <w:tc>
          <w:tcPr>
            <w:tcW w:w="4500" w:type="dxa"/>
            <w:tcBorders>
              <w:top w:val="nil"/>
              <w:left w:val="nil"/>
              <w:bottom w:val="single" w:sz="4" w:space="0" w:color="auto"/>
              <w:right w:val="single" w:sz="12" w:space="0" w:color="auto"/>
            </w:tcBorders>
          </w:tcPr>
          <w:p w14:paraId="4A185F25"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Metody identifikace, dokumentace, evidence a interpretace národního nemovitého a movitého kulturního dědictví</w:t>
            </w:r>
          </w:p>
        </w:tc>
      </w:tr>
      <w:tr w:rsidR="00524667" w:rsidRPr="00524667" w14:paraId="21C6B79E" w14:textId="77777777" w:rsidTr="00524667">
        <w:trPr>
          <w:trHeight w:val="765"/>
        </w:trPr>
        <w:tc>
          <w:tcPr>
            <w:tcW w:w="206" w:type="dxa"/>
            <w:vMerge/>
            <w:tcBorders>
              <w:top w:val="single" w:sz="12" w:space="0" w:color="auto"/>
              <w:left w:val="single" w:sz="12" w:space="0" w:color="auto"/>
              <w:bottom w:val="single" w:sz="12" w:space="0" w:color="auto"/>
              <w:right w:val="single" w:sz="4" w:space="0" w:color="auto"/>
            </w:tcBorders>
            <w:vAlign w:val="center"/>
          </w:tcPr>
          <w:p w14:paraId="36AE137A"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4F2E08A2"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340E1C79"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C671DD5"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3AF03FF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17.</w:t>
            </w:r>
          </w:p>
        </w:tc>
        <w:tc>
          <w:tcPr>
            <w:tcW w:w="4500" w:type="dxa"/>
            <w:tcBorders>
              <w:top w:val="nil"/>
              <w:left w:val="nil"/>
              <w:bottom w:val="single" w:sz="4" w:space="0" w:color="auto"/>
              <w:right w:val="single" w:sz="12" w:space="0" w:color="auto"/>
            </w:tcBorders>
          </w:tcPr>
          <w:p w14:paraId="2DD36497"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Ochrana nejohroženějších typologických skupin národního nemovitého a movitého kulturního dědictví s využitím nástrojů pro jejich identifikaci, dokumentaci a evidenci a pro jejich systematickou záchranu a využití</w:t>
            </w:r>
          </w:p>
        </w:tc>
      </w:tr>
      <w:tr w:rsidR="00524667" w:rsidRPr="00524667" w14:paraId="052C03B2" w14:textId="77777777" w:rsidTr="00524667">
        <w:trPr>
          <w:trHeight w:val="1020"/>
        </w:trPr>
        <w:tc>
          <w:tcPr>
            <w:tcW w:w="206" w:type="dxa"/>
            <w:vMerge/>
            <w:tcBorders>
              <w:top w:val="single" w:sz="12" w:space="0" w:color="auto"/>
              <w:left w:val="single" w:sz="12" w:space="0" w:color="auto"/>
              <w:bottom w:val="single" w:sz="12" w:space="0" w:color="auto"/>
              <w:right w:val="single" w:sz="4" w:space="0" w:color="auto"/>
            </w:tcBorders>
            <w:vAlign w:val="center"/>
          </w:tcPr>
          <w:p w14:paraId="5F7EFC2B"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259CDA4F"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D6FD6A1"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6898E5F"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3627889C"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18.</w:t>
            </w:r>
          </w:p>
        </w:tc>
        <w:tc>
          <w:tcPr>
            <w:tcW w:w="4500" w:type="dxa"/>
            <w:tcBorders>
              <w:top w:val="nil"/>
              <w:left w:val="nil"/>
              <w:bottom w:val="single" w:sz="4" w:space="0" w:color="auto"/>
              <w:right w:val="single" w:sz="12" w:space="0" w:color="auto"/>
            </w:tcBorders>
          </w:tcPr>
          <w:p w14:paraId="25B0A80F"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Péče o národní architektonické dědictví a historické a urbanistické struktury a jejich rozvoj (včetně hodnocení dopadů moderní architektury) na kvalitu kulturně historických hodnot území, včetně zhodnocení významu nezastavěných a zastavěných území</w:t>
            </w:r>
          </w:p>
        </w:tc>
      </w:tr>
      <w:tr w:rsidR="00524667" w:rsidRPr="00524667" w14:paraId="12A4EDDA" w14:textId="77777777" w:rsidTr="00524667">
        <w:trPr>
          <w:trHeight w:val="525"/>
        </w:trPr>
        <w:tc>
          <w:tcPr>
            <w:tcW w:w="206" w:type="dxa"/>
            <w:vMerge/>
            <w:tcBorders>
              <w:top w:val="single" w:sz="12" w:space="0" w:color="auto"/>
              <w:left w:val="single" w:sz="12" w:space="0" w:color="auto"/>
              <w:bottom w:val="single" w:sz="12" w:space="0" w:color="auto"/>
              <w:right w:val="single" w:sz="4" w:space="0" w:color="auto"/>
            </w:tcBorders>
            <w:vAlign w:val="center"/>
          </w:tcPr>
          <w:p w14:paraId="049678A4"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1B9EEF2A"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3B49F1F4"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ED3F35C"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442BE278"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19.</w:t>
            </w:r>
          </w:p>
        </w:tc>
        <w:tc>
          <w:tcPr>
            <w:tcW w:w="4500" w:type="dxa"/>
            <w:tcBorders>
              <w:top w:val="nil"/>
              <w:left w:val="nil"/>
              <w:bottom w:val="single" w:sz="4" w:space="0" w:color="auto"/>
              <w:right w:val="single" w:sz="12" w:space="0" w:color="auto"/>
            </w:tcBorders>
          </w:tcPr>
          <w:p w14:paraId="629BEB76"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Péče o národní movité kulturní dědictví ve sbírkotvorných institucích s využitím nástrojů a aplikací moderních způsobů ukládání, uchovávání a prezentace</w:t>
            </w:r>
          </w:p>
        </w:tc>
      </w:tr>
      <w:tr w:rsidR="00524667" w:rsidRPr="00524667" w14:paraId="2E160E5B" w14:textId="77777777" w:rsidTr="00524667">
        <w:trPr>
          <w:trHeight w:val="780"/>
        </w:trPr>
        <w:tc>
          <w:tcPr>
            <w:tcW w:w="206" w:type="dxa"/>
            <w:vMerge/>
            <w:tcBorders>
              <w:top w:val="single" w:sz="12" w:space="0" w:color="auto"/>
              <w:left w:val="single" w:sz="12" w:space="0" w:color="auto"/>
              <w:bottom w:val="single" w:sz="12" w:space="0" w:color="auto"/>
              <w:right w:val="single" w:sz="4" w:space="0" w:color="auto"/>
            </w:tcBorders>
            <w:vAlign w:val="center"/>
          </w:tcPr>
          <w:p w14:paraId="5C4591D2"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73F80605"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D0BDAC4"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AD448E1"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5CFC91A4"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20.</w:t>
            </w:r>
          </w:p>
        </w:tc>
        <w:tc>
          <w:tcPr>
            <w:tcW w:w="4500" w:type="dxa"/>
            <w:tcBorders>
              <w:top w:val="nil"/>
              <w:left w:val="nil"/>
              <w:bottom w:val="single" w:sz="4" w:space="0" w:color="auto"/>
              <w:right w:val="single" w:sz="12" w:space="0" w:color="auto"/>
            </w:tcBorders>
          </w:tcPr>
          <w:p w14:paraId="606C195E"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Identifikace kulturních hodnot krajiny, pro zachování odkazu českého zahradního umění a krajinářské architektury, pro specifikaci rozvojových strategií a režimu péče o historické zahrady a významné objekty krajinářské architektury</w:t>
            </w:r>
          </w:p>
        </w:tc>
      </w:tr>
      <w:tr w:rsidR="00524667" w:rsidRPr="00524667" w14:paraId="1770188D" w14:textId="77777777" w:rsidTr="00524667">
        <w:trPr>
          <w:trHeight w:val="570"/>
        </w:trPr>
        <w:tc>
          <w:tcPr>
            <w:tcW w:w="206" w:type="dxa"/>
            <w:vMerge/>
            <w:tcBorders>
              <w:top w:val="single" w:sz="12" w:space="0" w:color="auto"/>
              <w:left w:val="single" w:sz="12" w:space="0" w:color="auto"/>
              <w:bottom w:val="single" w:sz="12" w:space="0" w:color="auto"/>
              <w:right w:val="single" w:sz="4" w:space="0" w:color="auto"/>
            </w:tcBorders>
            <w:vAlign w:val="center"/>
          </w:tcPr>
          <w:p w14:paraId="1F317F6B"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48F1F4DA"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54B25E4"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2EF95560"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2E4D0A89"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21.</w:t>
            </w:r>
          </w:p>
        </w:tc>
        <w:tc>
          <w:tcPr>
            <w:tcW w:w="4500" w:type="dxa"/>
            <w:tcBorders>
              <w:top w:val="nil"/>
              <w:left w:val="nil"/>
              <w:bottom w:val="single" w:sz="4" w:space="0" w:color="auto"/>
              <w:right w:val="single" w:sz="12" w:space="0" w:color="auto"/>
            </w:tcBorders>
          </w:tcPr>
          <w:p w14:paraId="5C99E842"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Mapování prostředí stavu, dokumentace a evidence národních památek, vývoj a aplikace systémů pro propojení informačních sítí a databází mezi institucemi</w:t>
            </w:r>
          </w:p>
        </w:tc>
      </w:tr>
      <w:tr w:rsidR="00524667" w:rsidRPr="00524667" w14:paraId="06BB0554"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426A9444"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0DC6D3A4"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FB1F360"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8D27794"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0D422A1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22.</w:t>
            </w:r>
          </w:p>
        </w:tc>
        <w:tc>
          <w:tcPr>
            <w:tcW w:w="4500" w:type="dxa"/>
            <w:tcBorders>
              <w:top w:val="nil"/>
              <w:left w:val="nil"/>
              <w:bottom w:val="single" w:sz="4" w:space="0" w:color="auto"/>
              <w:right w:val="single" w:sz="12" w:space="0" w:color="auto"/>
            </w:tcBorders>
          </w:tcPr>
          <w:p w14:paraId="3E561045"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Historický, kulturní, hospodářský a společenský vývoj historického území českého státu</w:t>
            </w:r>
          </w:p>
        </w:tc>
      </w:tr>
      <w:tr w:rsidR="00524667" w:rsidRPr="00524667" w14:paraId="61B886AE"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4FC82E52"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4DA5F294"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7257FC18"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346F06E0"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2267976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23.</w:t>
            </w:r>
          </w:p>
        </w:tc>
        <w:tc>
          <w:tcPr>
            <w:tcW w:w="4500" w:type="dxa"/>
            <w:tcBorders>
              <w:top w:val="nil"/>
              <w:left w:val="nil"/>
              <w:bottom w:val="single" w:sz="4" w:space="0" w:color="auto"/>
              <w:right w:val="single" w:sz="12" w:space="0" w:color="auto"/>
            </w:tcBorders>
          </w:tcPr>
          <w:p w14:paraId="7B28A7C1"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Systém zvýšené ochrany sbírek včetně zařízení a systémů pro dálkový průzkum a dohled nad objekty národního kulturního dědictví</w:t>
            </w:r>
          </w:p>
        </w:tc>
      </w:tr>
      <w:tr w:rsidR="00524667" w:rsidRPr="00524667" w14:paraId="59C36146"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7F13ACE1"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30DC349E"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0ADB5510"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4" w:space="0" w:color="auto"/>
              <w:right w:val="single" w:sz="4" w:space="0" w:color="auto"/>
            </w:tcBorders>
            <w:vAlign w:val="center"/>
          </w:tcPr>
          <w:p w14:paraId="1B5AFB1D"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4" w:space="0" w:color="auto"/>
              <w:right w:val="single" w:sz="4" w:space="0" w:color="auto"/>
            </w:tcBorders>
            <w:noWrap/>
          </w:tcPr>
          <w:p w14:paraId="0C605923"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24.</w:t>
            </w:r>
          </w:p>
        </w:tc>
        <w:tc>
          <w:tcPr>
            <w:tcW w:w="4500" w:type="dxa"/>
            <w:tcBorders>
              <w:top w:val="nil"/>
              <w:left w:val="nil"/>
              <w:bottom w:val="single" w:sz="4" w:space="0" w:color="auto"/>
              <w:right w:val="single" w:sz="12" w:space="0" w:color="auto"/>
            </w:tcBorders>
          </w:tcPr>
          <w:p w14:paraId="67483FC5"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Záchrana národního kulturního dědictví ohroženého globálními antropogenními či přírodními riziky a hrozbami</w:t>
            </w:r>
          </w:p>
        </w:tc>
      </w:tr>
      <w:tr w:rsidR="00524667" w:rsidRPr="00524667" w14:paraId="21AD0455" w14:textId="77777777" w:rsidTr="00524667">
        <w:trPr>
          <w:trHeight w:val="510"/>
        </w:trPr>
        <w:tc>
          <w:tcPr>
            <w:tcW w:w="206" w:type="dxa"/>
            <w:vMerge/>
            <w:tcBorders>
              <w:top w:val="single" w:sz="12" w:space="0" w:color="auto"/>
              <w:left w:val="single" w:sz="12" w:space="0" w:color="auto"/>
              <w:bottom w:val="single" w:sz="12" w:space="0" w:color="auto"/>
              <w:right w:val="single" w:sz="4" w:space="0" w:color="auto"/>
            </w:tcBorders>
            <w:vAlign w:val="center"/>
          </w:tcPr>
          <w:p w14:paraId="3777AC2C"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0514E37D" w14:textId="77777777" w:rsidR="00524667" w:rsidRPr="00524667" w:rsidRDefault="00524667" w:rsidP="00D80124">
            <w:pPr>
              <w:rPr>
                <w:rFonts w:ascii="Arial" w:hAnsi="Arial" w:cs="Arial"/>
                <w:color w:val="000000"/>
                <w:sz w:val="22"/>
                <w:szCs w:val="22"/>
              </w:rPr>
            </w:pPr>
          </w:p>
        </w:tc>
        <w:tc>
          <w:tcPr>
            <w:tcW w:w="360" w:type="dxa"/>
            <w:vMerge w:val="restart"/>
            <w:tcBorders>
              <w:top w:val="nil"/>
              <w:left w:val="single" w:sz="4" w:space="0" w:color="auto"/>
              <w:bottom w:val="single" w:sz="12" w:space="0" w:color="auto"/>
              <w:right w:val="single" w:sz="4" w:space="0" w:color="auto"/>
            </w:tcBorders>
            <w:noWrap/>
          </w:tcPr>
          <w:p w14:paraId="0D67DB2D"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5.</w:t>
            </w:r>
          </w:p>
        </w:tc>
        <w:tc>
          <w:tcPr>
            <w:tcW w:w="2160" w:type="dxa"/>
            <w:vMerge w:val="restart"/>
            <w:tcBorders>
              <w:top w:val="nil"/>
              <w:left w:val="single" w:sz="4" w:space="0" w:color="auto"/>
              <w:bottom w:val="single" w:sz="12" w:space="0" w:color="auto"/>
              <w:right w:val="single" w:sz="4" w:space="0" w:color="auto"/>
            </w:tcBorders>
          </w:tcPr>
          <w:p w14:paraId="644FF9A1"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Využití poznání kulturního dědictví pro podporu výzkumu v oblasti umění a uměleckého řemesla</w:t>
            </w:r>
          </w:p>
        </w:tc>
        <w:tc>
          <w:tcPr>
            <w:tcW w:w="446" w:type="dxa"/>
            <w:tcBorders>
              <w:top w:val="nil"/>
              <w:left w:val="nil"/>
              <w:bottom w:val="single" w:sz="4" w:space="0" w:color="auto"/>
              <w:right w:val="single" w:sz="4" w:space="0" w:color="auto"/>
            </w:tcBorders>
            <w:noWrap/>
          </w:tcPr>
          <w:p w14:paraId="6B287CBD"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25.</w:t>
            </w:r>
          </w:p>
        </w:tc>
        <w:tc>
          <w:tcPr>
            <w:tcW w:w="4500" w:type="dxa"/>
            <w:tcBorders>
              <w:top w:val="nil"/>
              <w:left w:val="nil"/>
              <w:bottom w:val="single" w:sz="4" w:space="0" w:color="auto"/>
              <w:right w:val="single" w:sz="12" w:space="0" w:color="auto"/>
            </w:tcBorders>
          </w:tcPr>
          <w:p w14:paraId="0B46440B"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Aplikovaný výzkum a využití jeho výsledků pro podporu umění a uměleckého řemesla</w:t>
            </w:r>
          </w:p>
        </w:tc>
      </w:tr>
      <w:tr w:rsidR="00524667" w:rsidRPr="00524667" w14:paraId="5C5236B6" w14:textId="77777777" w:rsidTr="00524667">
        <w:trPr>
          <w:trHeight w:val="525"/>
        </w:trPr>
        <w:tc>
          <w:tcPr>
            <w:tcW w:w="206" w:type="dxa"/>
            <w:vMerge/>
            <w:tcBorders>
              <w:top w:val="single" w:sz="12" w:space="0" w:color="auto"/>
              <w:left w:val="single" w:sz="12" w:space="0" w:color="auto"/>
              <w:bottom w:val="single" w:sz="12" w:space="0" w:color="auto"/>
              <w:right w:val="single" w:sz="4" w:space="0" w:color="auto"/>
            </w:tcBorders>
            <w:vAlign w:val="center"/>
          </w:tcPr>
          <w:p w14:paraId="058BFC69" w14:textId="77777777" w:rsidR="00524667" w:rsidRPr="00524667" w:rsidRDefault="00524667" w:rsidP="00D80124">
            <w:pPr>
              <w:rPr>
                <w:rFonts w:ascii="Arial" w:hAnsi="Arial" w:cs="Arial"/>
                <w:color w:val="000000"/>
                <w:sz w:val="22"/>
                <w:szCs w:val="22"/>
              </w:rPr>
            </w:pPr>
          </w:p>
        </w:tc>
        <w:tc>
          <w:tcPr>
            <w:tcW w:w="1785" w:type="dxa"/>
            <w:vMerge/>
            <w:tcBorders>
              <w:top w:val="single" w:sz="12" w:space="0" w:color="auto"/>
              <w:left w:val="single" w:sz="4" w:space="0" w:color="auto"/>
              <w:bottom w:val="single" w:sz="12" w:space="0" w:color="auto"/>
              <w:right w:val="single" w:sz="4" w:space="0" w:color="auto"/>
            </w:tcBorders>
            <w:vAlign w:val="center"/>
          </w:tcPr>
          <w:p w14:paraId="665EFF37"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12" w:space="0" w:color="auto"/>
              <w:right w:val="single" w:sz="4" w:space="0" w:color="auto"/>
            </w:tcBorders>
            <w:vAlign w:val="center"/>
          </w:tcPr>
          <w:p w14:paraId="6571CE39" w14:textId="77777777" w:rsidR="00524667" w:rsidRPr="00524667" w:rsidRDefault="00524667" w:rsidP="00D80124">
            <w:pPr>
              <w:rPr>
                <w:rFonts w:ascii="Arial" w:hAnsi="Arial" w:cs="Arial"/>
                <w:color w:val="000000"/>
                <w:sz w:val="22"/>
                <w:szCs w:val="22"/>
              </w:rPr>
            </w:pPr>
          </w:p>
        </w:tc>
        <w:tc>
          <w:tcPr>
            <w:tcW w:w="0" w:type="auto"/>
            <w:vMerge/>
            <w:tcBorders>
              <w:top w:val="nil"/>
              <w:left w:val="single" w:sz="4" w:space="0" w:color="auto"/>
              <w:bottom w:val="single" w:sz="12" w:space="0" w:color="auto"/>
              <w:right w:val="single" w:sz="4" w:space="0" w:color="auto"/>
            </w:tcBorders>
            <w:vAlign w:val="center"/>
          </w:tcPr>
          <w:p w14:paraId="5A015A77" w14:textId="77777777" w:rsidR="00524667" w:rsidRPr="00524667" w:rsidRDefault="00524667" w:rsidP="00D80124">
            <w:pPr>
              <w:rPr>
                <w:rFonts w:ascii="Arial" w:hAnsi="Arial" w:cs="Arial"/>
                <w:color w:val="000000"/>
                <w:sz w:val="22"/>
                <w:szCs w:val="22"/>
              </w:rPr>
            </w:pPr>
          </w:p>
        </w:tc>
        <w:tc>
          <w:tcPr>
            <w:tcW w:w="446" w:type="dxa"/>
            <w:tcBorders>
              <w:top w:val="nil"/>
              <w:left w:val="nil"/>
              <w:bottom w:val="single" w:sz="12" w:space="0" w:color="auto"/>
              <w:right w:val="single" w:sz="4" w:space="0" w:color="auto"/>
            </w:tcBorders>
            <w:noWrap/>
          </w:tcPr>
          <w:p w14:paraId="00F86771"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26.</w:t>
            </w:r>
          </w:p>
        </w:tc>
        <w:tc>
          <w:tcPr>
            <w:tcW w:w="4500" w:type="dxa"/>
            <w:tcBorders>
              <w:top w:val="nil"/>
              <w:left w:val="nil"/>
              <w:bottom w:val="single" w:sz="12" w:space="0" w:color="auto"/>
              <w:right w:val="single" w:sz="12" w:space="0" w:color="auto"/>
            </w:tcBorders>
          </w:tcPr>
          <w:p w14:paraId="54A51638" w14:textId="77777777" w:rsidR="00524667" w:rsidRPr="00524667" w:rsidRDefault="00524667" w:rsidP="00D80124">
            <w:pPr>
              <w:spacing w:line="264" w:lineRule="auto"/>
              <w:rPr>
                <w:rFonts w:ascii="Arial" w:hAnsi="Arial" w:cs="Arial"/>
                <w:color w:val="000000"/>
                <w:sz w:val="22"/>
                <w:szCs w:val="22"/>
              </w:rPr>
            </w:pPr>
            <w:r w:rsidRPr="00524667">
              <w:rPr>
                <w:rFonts w:ascii="Arial" w:hAnsi="Arial" w:cs="Arial"/>
                <w:color w:val="000000"/>
                <w:sz w:val="22"/>
                <w:szCs w:val="22"/>
              </w:rPr>
              <w:t>Aplikovaný výzkum a využití jeho výsledků pro podporu památkových technologií, restaurování a řemesel</w:t>
            </w:r>
          </w:p>
        </w:tc>
      </w:tr>
    </w:tbl>
    <w:p w14:paraId="2579879A" w14:textId="77777777" w:rsidR="00524667" w:rsidRPr="00524667" w:rsidRDefault="00524667" w:rsidP="00524667">
      <w:pPr>
        <w:rPr>
          <w:del w:id="332" w:author="TA ČR" w:date="2021-11-18T10:37:00Z"/>
          <w:rFonts w:ascii="Arial" w:hAnsi="Arial" w:cs="Arial"/>
          <w:sz w:val="22"/>
          <w:szCs w:val="22"/>
        </w:rPr>
      </w:pPr>
    </w:p>
    <w:p w14:paraId="4D0E2B12" w14:textId="5FEE8167" w:rsidR="00524667" w:rsidRPr="00524667" w:rsidRDefault="00524667" w:rsidP="00524667">
      <w:pPr>
        <w:spacing w:after="120" w:line="360" w:lineRule="auto"/>
        <w:ind w:left="142"/>
        <w:jc w:val="both"/>
        <w:rPr>
          <w:rFonts w:ascii="Arial" w:eastAsia="Arial" w:hAnsi="Arial" w:cs="Arial"/>
          <w:sz w:val="18"/>
          <w:szCs w:val="22"/>
        </w:rPr>
      </w:pPr>
      <w:r w:rsidRPr="00524667">
        <w:rPr>
          <w:rFonts w:ascii="Arial" w:eastAsia="Arial" w:hAnsi="Arial" w:cs="Arial"/>
          <w:sz w:val="18"/>
          <w:szCs w:val="22"/>
        </w:rPr>
        <w:t xml:space="preserve">Zdroj: </w:t>
      </w:r>
      <w:r>
        <w:rPr>
          <w:rFonts w:ascii="Arial" w:eastAsia="Arial" w:hAnsi="Arial" w:cs="Arial"/>
          <w:sz w:val="18"/>
          <w:szCs w:val="22"/>
        </w:rPr>
        <w:t xml:space="preserve">Vlastní </w:t>
      </w:r>
      <w:r w:rsidRPr="00524667">
        <w:rPr>
          <w:rFonts w:ascii="Arial" w:eastAsia="Arial" w:hAnsi="Arial" w:cs="Arial"/>
          <w:sz w:val="18"/>
          <w:szCs w:val="22"/>
        </w:rPr>
        <w:t>zpracování Ministerstva kultury</w:t>
      </w:r>
      <w:r>
        <w:rPr>
          <w:rFonts w:ascii="Arial" w:eastAsia="Arial" w:hAnsi="Arial" w:cs="Arial"/>
          <w:sz w:val="18"/>
          <w:szCs w:val="22"/>
        </w:rPr>
        <w:t>.</w:t>
      </w:r>
    </w:p>
    <w:sectPr w:rsidR="00524667" w:rsidRPr="00524667" w:rsidSect="00F905D1">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BDD54D" w14:textId="77777777" w:rsidR="00F57820" w:rsidRDefault="00F57820">
      <w:r>
        <w:separator/>
      </w:r>
    </w:p>
  </w:endnote>
  <w:endnote w:type="continuationSeparator" w:id="0">
    <w:p w14:paraId="2FB35275" w14:textId="77777777" w:rsidR="00F57820" w:rsidRDefault="00F57820">
      <w:r>
        <w:continuationSeparator/>
      </w:r>
    </w:p>
  </w:endnote>
  <w:endnote w:type="continuationNotice" w:id="1">
    <w:p w14:paraId="79B223EB" w14:textId="77777777" w:rsidR="00F57820" w:rsidRDefault="00F578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4A6D8" w14:textId="77777777" w:rsidR="00D80124" w:rsidRDefault="00D80124">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15B7E" w14:textId="77777777" w:rsidR="00D80124" w:rsidRDefault="00D80124">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2</w:t>
    </w:r>
    <w:r>
      <w:rPr>
        <w:rFonts w:ascii="Arial" w:eastAsia="Arial" w:hAnsi="Arial" w:cs="Arial"/>
        <w:color w:val="000000"/>
        <w:sz w:val="20"/>
        <w:szCs w:val="20"/>
      </w:rPr>
      <w:fldChar w:fldCharType="end"/>
    </w:r>
  </w:p>
  <w:p w14:paraId="116F9D49" w14:textId="77777777" w:rsidR="00D80124" w:rsidRDefault="00D80124">
    <w:pPr>
      <w:pBdr>
        <w:top w:val="nil"/>
        <w:left w:val="nil"/>
        <w:bottom w:val="nil"/>
        <w:right w:val="nil"/>
        <w:between w:val="nil"/>
      </w:pBdr>
      <w:tabs>
        <w:tab w:val="center" w:pos="4536"/>
        <w:tab w:val="right" w:pos="9072"/>
      </w:tabs>
      <w:rPr>
        <w:color w:val="000000"/>
      </w:rPr>
    </w:pPr>
  </w:p>
  <w:p w14:paraId="01F1A8F4" w14:textId="77777777" w:rsidR="00D80124" w:rsidRDefault="00D80124">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22E41" w14:textId="77777777" w:rsidR="00D80124" w:rsidRDefault="00D80124">
    <w:pPr>
      <w:pBdr>
        <w:top w:val="nil"/>
        <w:left w:val="nil"/>
        <w:bottom w:val="nil"/>
        <w:right w:val="nil"/>
        <w:between w:val="nil"/>
      </w:pBdr>
      <w:tabs>
        <w:tab w:val="center" w:pos="4536"/>
        <w:tab w:val="right" w:pos="9072"/>
      </w:tabs>
      <w:jc w:val="right"/>
      <w:rPr>
        <w:rFonts w:ascii="Arial" w:eastAsia="Arial" w:hAnsi="Arial" w:cs="Arial"/>
        <w:color w:val="000000"/>
        <w:sz w:val="20"/>
        <w:szCs w:val="20"/>
      </w:rPr>
    </w:pPr>
    <w:r>
      <w:rPr>
        <w:rFonts w:ascii="Arial" w:eastAsia="Arial" w:hAnsi="Arial" w:cs="Arial"/>
        <w:color w:val="000000"/>
        <w:sz w:val="20"/>
        <w:szCs w:val="20"/>
      </w:rPr>
      <w:fldChar w:fldCharType="begin"/>
    </w:r>
    <w:r>
      <w:rPr>
        <w:rFonts w:ascii="Arial" w:eastAsia="Arial" w:hAnsi="Arial" w:cs="Arial"/>
        <w:color w:val="000000"/>
        <w:sz w:val="20"/>
        <w:szCs w:val="20"/>
      </w:rPr>
      <w:instrText>PAGE</w:instrText>
    </w:r>
    <w:r>
      <w:rPr>
        <w:rFonts w:ascii="Arial" w:eastAsia="Arial" w:hAnsi="Arial" w:cs="Arial"/>
        <w:color w:val="000000"/>
        <w:sz w:val="20"/>
        <w:szCs w:val="20"/>
      </w:rPr>
      <w:fldChar w:fldCharType="separate"/>
    </w:r>
    <w:r>
      <w:rPr>
        <w:rFonts w:ascii="Arial" w:eastAsia="Arial" w:hAnsi="Arial" w:cs="Arial"/>
        <w:noProof/>
        <w:color w:val="000000"/>
        <w:sz w:val="20"/>
        <w:szCs w:val="20"/>
      </w:rPr>
      <w:t>1</w:t>
    </w:r>
    <w:r>
      <w:rPr>
        <w:rFonts w:ascii="Arial" w:eastAsia="Arial" w:hAnsi="Arial" w:cs="Arial"/>
        <w:color w:val="00000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88ADD4" w14:textId="77777777" w:rsidR="00F57820" w:rsidRDefault="00F57820">
      <w:r>
        <w:separator/>
      </w:r>
    </w:p>
  </w:footnote>
  <w:footnote w:type="continuationSeparator" w:id="0">
    <w:p w14:paraId="0AEDBB0F" w14:textId="77777777" w:rsidR="00F57820" w:rsidRDefault="00F57820">
      <w:r>
        <w:continuationSeparator/>
      </w:r>
    </w:p>
  </w:footnote>
  <w:footnote w:type="continuationNotice" w:id="1">
    <w:p w14:paraId="42EDE208" w14:textId="77777777" w:rsidR="00F57820" w:rsidRDefault="00F57820"/>
  </w:footnote>
  <w:footnote w:id="2">
    <w:p w14:paraId="45B63BBB" w14:textId="77777777" w:rsidR="00D80124" w:rsidRPr="00F905D1" w:rsidRDefault="00D80124" w:rsidP="00F905D1">
      <w:pPr>
        <w:pBdr>
          <w:top w:val="nil"/>
          <w:left w:val="nil"/>
          <w:bottom w:val="nil"/>
          <w:right w:val="nil"/>
          <w:between w:val="nil"/>
        </w:pBdr>
        <w:jc w:val="both"/>
        <w:rPr>
          <w:rFonts w:ascii="Arial" w:eastAsia="Arial" w:hAnsi="Arial" w:cs="Arial"/>
          <w:color w:val="000000"/>
          <w:sz w:val="16"/>
          <w:szCs w:val="16"/>
        </w:rPr>
      </w:pPr>
      <w:r w:rsidRPr="00F905D1">
        <w:rPr>
          <w:rFonts w:ascii="Arial" w:hAnsi="Arial" w:cs="Arial"/>
          <w:sz w:val="16"/>
          <w:szCs w:val="16"/>
          <w:vertAlign w:val="superscript"/>
        </w:rPr>
        <w:footnoteRef/>
      </w:r>
      <w:r w:rsidRPr="00F905D1">
        <w:rPr>
          <w:rFonts w:ascii="Arial" w:eastAsia="Arial" w:hAnsi="Arial" w:cs="Arial"/>
          <w:color w:val="000000"/>
          <w:sz w:val="16"/>
          <w:szCs w:val="16"/>
        </w:rPr>
        <w:t xml:space="preserve"> V současné době probíhá příprava nového Nařízení a úpravy v částech týkajících se programu se nepředpokládají. Pokud by k zásadním změnám v těchto částech došlo, bude po konzultaci s ÚOHS dán program do souladu s novou právní úpravou.</w:t>
      </w:r>
    </w:p>
  </w:footnote>
  <w:footnote w:id="3">
    <w:p w14:paraId="7B1E56B6" w14:textId="77777777" w:rsidR="00D80124" w:rsidRPr="00F905D1" w:rsidRDefault="00D80124" w:rsidP="00F905D1">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Dle definice bodu 15 písm. </w:t>
      </w:r>
      <w:proofErr w:type="spellStart"/>
      <w:r w:rsidRPr="00F905D1">
        <w:rPr>
          <w:rFonts w:ascii="Arial" w:eastAsia="Arial" w:hAnsi="Arial" w:cs="Arial"/>
          <w:sz w:val="16"/>
          <w:szCs w:val="16"/>
        </w:rPr>
        <w:t>ee</w:t>
      </w:r>
      <w:proofErr w:type="spellEnd"/>
      <w:r w:rsidRPr="00F905D1">
        <w:rPr>
          <w:rFonts w:ascii="Arial" w:eastAsia="Arial" w:hAnsi="Arial" w:cs="Arial"/>
          <w:sz w:val="16"/>
          <w:szCs w:val="16"/>
        </w:rPr>
        <w:t>) Rámce.</w:t>
      </w:r>
    </w:p>
  </w:footnote>
  <w:footnote w:id="4">
    <w:p w14:paraId="55F185E4" w14:textId="77777777" w:rsidR="00D80124" w:rsidRDefault="00D80124" w:rsidP="00F905D1">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Ekonomickou činností se rozumí nabízení zboží/služeb na trhu bez ohledu na (ne)ziskovost této činnosti.</w:t>
      </w:r>
    </w:p>
  </w:footnote>
  <w:footnote w:id="5">
    <w:p w14:paraId="2DAA6CBF" w14:textId="77777777" w:rsidR="00D80124" w:rsidRPr="00F905D1" w:rsidRDefault="00D80124" w:rsidP="00F905D1">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Zahrnuje průmyslový výzkum, experimentální vývoj nebo jejich kombinaci.</w:t>
      </w:r>
    </w:p>
  </w:footnote>
  <w:footnote w:id="6">
    <w:p w14:paraId="7E1AAAF5" w14:textId="77777777" w:rsidR="00D80124" w:rsidRDefault="00D80124" w:rsidP="00F905D1">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Aktuálně platné v době trvání programu SIGMA.</w:t>
      </w:r>
    </w:p>
  </w:footnote>
  <w:footnote w:id="7">
    <w:p w14:paraId="601D7575" w14:textId="77777777" w:rsidR="00D80124" w:rsidRPr="00F905D1" w:rsidRDefault="00D80124">
      <w:pPr>
        <w:pBdr>
          <w:top w:val="nil"/>
          <w:left w:val="nil"/>
          <w:bottom w:val="nil"/>
          <w:right w:val="nil"/>
          <w:between w:val="nil"/>
        </w:pBdr>
        <w:jc w:val="both"/>
        <w:rPr>
          <w:rFonts w:ascii="Arial" w:hAnsi="Arial" w:cs="Arial"/>
          <w:color w:val="000000"/>
          <w:sz w:val="16"/>
          <w:szCs w:val="16"/>
        </w:rPr>
      </w:pPr>
      <w:r w:rsidRPr="00F905D1">
        <w:rPr>
          <w:rFonts w:ascii="Arial" w:hAnsi="Arial" w:cs="Arial"/>
          <w:sz w:val="16"/>
          <w:szCs w:val="16"/>
          <w:vertAlign w:val="superscript"/>
        </w:rPr>
        <w:footnoteRef/>
      </w:r>
      <w:r w:rsidRPr="00F905D1">
        <w:rPr>
          <w:rFonts w:ascii="Arial" w:hAnsi="Arial" w:cs="Arial"/>
          <w:color w:val="000000"/>
          <w:sz w:val="16"/>
          <w:szCs w:val="16"/>
        </w:rPr>
        <w:t xml:space="preserve"> </w:t>
      </w:r>
      <w:r w:rsidRPr="00F905D1">
        <w:rPr>
          <w:rFonts w:ascii="Arial" w:eastAsia="Arial" w:hAnsi="Arial" w:cs="Arial"/>
          <w:color w:val="000000"/>
          <w:sz w:val="16"/>
          <w:szCs w:val="16"/>
          <w:highlight w:val="white"/>
        </w:rPr>
        <w:t>Za začínající výzkumníky/výzkumnice se považují studující vyššího sekundárního nebo terciárního stupně vzdělávání, vč. doktorských programů nebo osoby, od jejichž úspěšného ukončení magisterského nebo doktorského studia uběhlo max. 5 let.</w:t>
      </w:r>
    </w:p>
  </w:footnote>
  <w:footnote w:id="8">
    <w:p w14:paraId="652FFE77" w14:textId="77777777" w:rsidR="00D80124" w:rsidRPr="00F905D1" w:rsidRDefault="00D80124" w:rsidP="00F905D1">
      <w:pPr>
        <w:jc w:val="both"/>
        <w:rPr>
          <w:rFonts w:ascii="Arial" w:eastAsia="Arial" w:hAnsi="Arial" w:cs="Arial"/>
          <w:color w:val="000000"/>
          <w:sz w:val="16"/>
          <w:szCs w:val="16"/>
        </w:rPr>
      </w:pPr>
      <w:r w:rsidRPr="00F905D1">
        <w:rPr>
          <w:rFonts w:ascii="Arial" w:hAnsi="Arial" w:cs="Arial"/>
          <w:sz w:val="16"/>
          <w:szCs w:val="16"/>
          <w:vertAlign w:val="superscript"/>
        </w:rPr>
        <w:footnoteRef/>
      </w:r>
      <w:r w:rsidRPr="00F905D1">
        <w:rPr>
          <w:rFonts w:ascii="Arial" w:eastAsia="Arial" w:hAnsi="Arial" w:cs="Arial"/>
          <w:color w:val="000000"/>
          <w:sz w:val="16"/>
          <w:szCs w:val="16"/>
        </w:rPr>
        <w:t xml:space="preserve"> Půjde o podporu zapojení českých subjektů především do těch Partnerství rámcového programu Horizontu Evropa, které nebude možné podporovat v rámci tzv. resortních programů MPO, MŽP a MD.</w:t>
      </w:r>
    </w:p>
  </w:footnote>
  <w:footnote w:id="9">
    <w:p w14:paraId="7D4209D2" w14:textId="77777777" w:rsidR="00D80124" w:rsidRPr="00F905D1" w:rsidRDefault="00D80124">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Na základě vyhodnocení průběhu každé veřejné soutěže může docházet k aktualizaci těchto parametrů.</w:t>
      </w:r>
    </w:p>
  </w:footnote>
  <w:footnote w:id="10">
    <w:p w14:paraId="697FC163" w14:textId="77777777" w:rsidR="00D80124" w:rsidRPr="00F905D1" w:rsidRDefault="00D80124">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Dle čl. 2. odst. 23 se „zahájením prací“ rozumí buď zahájení stavebních prací v rámci investice, nebo první právně vymahatelný závazek objednávky zařízení či jiný závazek, v jehož důsledku se investice stává nezvratnou, podle toho, která událost nastane dříve. Za zahájení prací se nepovažují nákup pozemků a přípravné práce, jako je získání povolení a zpracování studií proveditelnosti. V případě převzetí se „zahájením prací“ rozumí okamžik, kdy je pořízen majetek přímo související s pořízenou provozovnou.</w:t>
      </w:r>
    </w:p>
  </w:footnote>
  <w:footnote w:id="11">
    <w:p w14:paraId="652AD5CB" w14:textId="77777777" w:rsidR="00D80124" w:rsidRPr="00F905D1" w:rsidRDefault="00D80124">
      <w:pPr>
        <w:jc w:val="both"/>
        <w:rPr>
          <w:rFonts w:ascii="Arial" w:eastAsia="Arial" w:hAnsi="Arial" w:cs="Arial"/>
          <w:color w:val="000000"/>
          <w:sz w:val="16"/>
          <w:szCs w:val="16"/>
        </w:rPr>
      </w:pPr>
      <w:r w:rsidRPr="00F905D1">
        <w:rPr>
          <w:rFonts w:ascii="Arial" w:hAnsi="Arial" w:cs="Arial"/>
          <w:sz w:val="16"/>
          <w:szCs w:val="16"/>
          <w:vertAlign w:val="superscript"/>
        </w:rPr>
        <w:footnoteRef/>
      </w:r>
      <w:r w:rsidRPr="00F905D1">
        <w:rPr>
          <w:rFonts w:ascii="Arial" w:eastAsia="Arial" w:hAnsi="Arial" w:cs="Arial"/>
          <w:color w:val="000000"/>
          <w:sz w:val="16"/>
          <w:szCs w:val="16"/>
        </w:rPr>
        <w:t xml:space="preserve"> Rozšiřující popis uvedených typů hodnocení je součástí dokumentu Analýza řešené problematiky, která byla vyhotovena pro potřeby zpracování programu.</w:t>
      </w:r>
    </w:p>
  </w:footnote>
  <w:footnote w:id="12">
    <w:p w14:paraId="3758BCFD" w14:textId="77777777" w:rsidR="00D80124" w:rsidRPr="00F905D1" w:rsidRDefault="00D80124">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Posouzení e</w:t>
      </w:r>
      <w:r w:rsidRPr="00F905D1">
        <w:rPr>
          <w:rFonts w:ascii="Arial" w:eastAsia="Arial" w:hAnsi="Arial" w:cs="Arial"/>
          <w:sz w:val="16"/>
          <w:szCs w:val="16"/>
          <w:highlight w:val="white"/>
        </w:rPr>
        <w:t>fektivnosti zjednodušených monitoringů proběhne v prvním průběžném hodnocení programu. Na základě výsledků posouzení může být revidována četnost průběžných monitoringů.</w:t>
      </w:r>
    </w:p>
  </w:footnote>
  <w:footnote w:id="13">
    <w:p w14:paraId="6257137E" w14:textId="77777777" w:rsidR="00D80124" w:rsidRPr="00F905D1" w:rsidRDefault="00D80124">
      <w:pPr>
        <w:jc w:val="both"/>
        <w:rPr>
          <w:rFonts w:ascii="Arial" w:eastAsia="Arial" w:hAnsi="Arial" w:cs="Arial"/>
          <w:sz w:val="16"/>
          <w:szCs w:val="16"/>
        </w:rPr>
      </w:pPr>
      <w:r w:rsidRPr="00F905D1">
        <w:rPr>
          <w:rFonts w:ascii="Arial" w:hAnsi="Arial" w:cs="Arial"/>
          <w:sz w:val="16"/>
          <w:szCs w:val="16"/>
          <w:vertAlign w:val="superscript"/>
        </w:rPr>
        <w:footnoteRef/>
      </w:r>
      <w:r w:rsidRPr="00F905D1">
        <w:rPr>
          <w:rFonts w:ascii="Arial" w:eastAsia="Arial" w:hAnsi="Arial" w:cs="Arial"/>
          <w:sz w:val="16"/>
          <w:szCs w:val="16"/>
        </w:rPr>
        <w:t xml:space="preserve"> Výjimkou jednoho podprogramu spadajícího do gesce AV ČR.</w:t>
      </w:r>
    </w:p>
  </w:footnote>
  <w:footnote w:id="14">
    <w:p w14:paraId="4193C3F5" w14:textId="77777777" w:rsidR="00D80124" w:rsidRDefault="00D80124">
      <w:pPr>
        <w:pBdr>
          <w:top w:val="nil"/>
          <w:left w:val="nil"/>
          <w:bottom w:val="nil"/>
          <w:right w:val="nil"/>
          <w:between w:val="nil"/>
        </w:pBdr>
        <w:jc w:val="both"/>
        <w:rPr>
          <w:rFonts w:ascii="Arial" w:eastAsia="Arial" w:hAnsi="Arial" w:cs="Arial"/>
          <w:color w:val="000000"/>
          <w:sz w:val="16"/>
          <w:szCs w:val="16"/>
        </w:rPr>
      </w:pPr>
      <w:r w:rsidRPr="00F905D1">
        <w:rPr>
          <w:rFonts w:ascii="Arial" w:hAnsi="Arial" w:cs="Arial"/>
          <w:sz w:val="16"/>
          <w:szCs w:val="16"/>
          <w:vertAlign w:val="superscript"/>
        </w:rPr>
        <w:footnoteRef/>
      </w:r>
      <w:r w:rsidRPr="00F905D1">
        <w:rPr>
          <w:rFonts w:ascii="Arial" w:eastAsia="Arial" w:hAnsi="Arial" w:cs="Arial"/>
          <w:color w:val="000000"/>
          <w:sz w:val="16"/>
          <w:szCs w:val="16"/>
        </w:rPr>
        <w:t xml:space="preserve"> RP = rámcový program.</w:t>
      </w:r>
    </w:p>
  </w:footnote>
  <w:footnote w:id="15">
    <w:p w14:paraId="5CD15928" w14:textId="77777777" w:rsidR="00D80124" w:rsidRPr="00F905D1" w:rsidRDefault="00D80124">
      <w:pPr>
        <w:jc w:val="both"/>
        <w:rPr>
          <w:rFonts w:ascii="Arial" w:eastAsia="Arial" w:hAnsi="Arial" w:cs="Arial"/>
          <w:color w:val="000000"/>
          <w:sz w:val="16"/>
          <w:szCs w:val="16"/>
        </w:rPr>
      </w:pPr>
      <w:r w:rsidRPr="00F905D1">
        <w:rPr>
          <w:rFonts w:ascii="Arial" w:hAnsi="Arial" w:cs="Arial"/>
          <w:sz w:val="16"/>
          <w:szCs w:val="16"/>
          <w:vertAlign w:val="superscript"/>
        </w:rPr>
        <w:footnoteRef/>
      </w:r>
      <w:r w:rsidRPr="00F905D1">
        <w:rPr>
          <w:rFonts w:ascii="Arial" w:eastAsia="Arial" w:hAnsi="Arial" w:cs="Arial"/>
          <w:color w:val="000000"/>
          <w:sz w:val="16"/>
          <w:szCs w:val="16"/>
        </w:rPr>
        <w:t>Akční plán Strategie regionálního rozvoje ČR 2021–2022 (schváleno usnesením vlády č. 23 ze dne 11. ledna 2021) přímo počítá se sledováním indikátorů programu SIGMA.</w:t>
      </w:r>
    </w:p>
  </w:footnote>
  <w:footnote w:id="16">
    <w:p w14:paraId="6656347D" w14:textId="77777777" w:rsidR="00D80124" w:rsidRDefault="00D80124">
      <w:pPr>
        <w:jc w:val="both"/>
        <w:rPr>
          <w:rFonts w:ascii="Arial" w:eastAsia="Arial" w:hAnsi="Arial" w:cs="Arial"/>
          <w:color w:val="000000"/>
          <w:sz w:val="16"/>
          <w:szCs w:val="16"/>
        </w:rPr>
      </w:pPr>
      <w:r w:rsidRPr="00F905D1">
        <w:rPr>
          <w:rFonts w:ascii="Arial" w:hAnsi="Arial" w:cs="Arial"/>
          <w:sz w:val="16"/>
          <w:szCs w:val="16"/>
          <w:vertAlign w:val="superscript"/>
        </w:rPr>
        <w:footnoteRef/>
      </w:r>
      <w:r w:rsidRPr="00F905D1">
        <w:rPr>
          <w:rFonts w:ascii="Arial" w:eastAsia="Arial" w:hAnsi="Arial" w:cs="Arial"/>
          <w:color w:val="000000"/>
          <w:sz w:val="16"/>
          <w:szCs w:val="16"/>
        </w:rPr>
        <w:t>Konkrétně v komponentně 4.5 Rozvoj kulturního a kreativního sektoru (schváleno v rámci Národního plánu obnovy usnesením vlády č. 467 ze dne 17. května 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5F9F8" w14:textId="77777777" w:rsidR="00D80124" w:rsidRDefault="00D80124">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7F540" w14:textId="77777777" w:rsidR="00D80124" w:rsidRDefault="00D80124">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B44E00" w14:textId="77777777" w:rsidR="00D80124" w:rsidRDefault="00D80124">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2615"/>
    <w:multiLevelType w:val="multilevel"/>
    <w:tmpl w:val="5790AC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39A1E44"/>
    <w:multiLevelType w:val="multilevel"/>
    <w:tmpl w:val="A87A03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3B41DD1"/>
    <w:multiLevelType w:val="multilevel"/>
    <w:tmpl w:val="28769C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0E5FA7"/>
    <w:multiLevelType w:val="multilevel"/>
    <w:tmpl w:val="931AF0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0667A11"/>
    <w:multiLevelType w:val="multilevel"/>
    <w:tmpl w:val="4A0ADE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51EF16A0"/>
    <w:multiLevelType w:val="multilevel"/>
    <w:tmpl w:val="5008D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6C954F5B"/>
    <w:multiLevelType w:val="multilevel"/>
    <w:tmpl w:val="1206C0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2"/>
  </w:num>
  <w:num w:numId="3">
    <w:abstractNumId w:val="3"/>
  </w:num>
  <w:num w:numId="4">
    <w:abstractNumId w:val="5"/>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49B"/>
    <w:rsid w:val="00011C15"/>
    <w:rsid w:val="00080A40"/>
    <w:rsid w:val="000B4FBB"/>
    <w:rsid w:val="000E5E32"/>
    <w:rsid w:val="001027A8"/>
    <w:rsid w:val="00122B4B"/>
    <w:rsid w:val="002269F5"/>
    <w:rsid w:val="002574EC"/>
    <w:rsid w:val="002A00B2"/>
    <w:rsid w:val="002F72C7"/>
    <w:rsid w:val="00300C0B"/>
    <w:rsid w:val="00323CF8"/>
    <w:rsid w:val="00352DF8"/>
    <w:rsid w:val="00354129"/>
    <w:rsid w:val="00365440"/>
    <w:rsid w:val="003777C1"/>
    <w:rsid w:val="003A5C8C"/>
    <w:rsid w:val="003B6363"/>
    <w:rsid w:val="003C4965"/>
    <w:rsid w:val="00480CE2"/>
    <w:rsid w:val="004E32BA"/>
    <w:rsid w:val="004F2B6D"/>
    <w:rsid w:val="00524667"/>
    <w:rsid w:val="0059274D"/>
    <w:rsid w:val="005B749B"/>
    <w:rsid w:val="005F7520"/>
    <w:rsid w:val="0062777A"/>
    <w:rsid w:val="00673D2F"/>
    <w:rsid w:val="006773C2"/>
    <w:rsid w:val="006A0F75"/>
    <w:rsid w:val="006D6AF1"/>
    <w:rsid w:val="00700636"/>
    <w:rsid w:val="00746CB4"/>
    <w:rsid w:val="00803536"/>
    <w:rsid w:val="008B790D"/>
    <w:rsid w:val="008D0546"/>
    <w:rsid w:val="008D160B"/>
    <w:rsid w:val="00A210E6"/>
    <w:rsid w:val="00A44D5A"/>
    <w:rsid w:val="00A519B2"/>
    <w:rsid w:val="00AE238B"/>
    <w:rsid w:val="00B4340E"/>
    <w:rsid w:val="00B82AA5"/>
    <w:rsid w:val="00CA2742"/>
    <w:rsid w:val="00CB6C45"/>
    <w:rsid w:val="00CE4F87"/>
    <w:rsid w:val="00D80124"/>
    <w:rsid w:val="00DB45FA"/>
    <w:rsid w:val="00E1664C"/>
    <w:rsid w:val="00E80C6F"/>
    <w:rsid w:val="00F25084"/>
    <w:rsid w:val="00F57820"/>
    <w:rsid w:val="00F77DDC"/>
    <w:rsid w:val="00F905D1"/>
    <w:rsid w:val="00F919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20E92"/>
  <w15:docId w15:val="{C63AFD8A-1D18-424D-A5A7-F41CE32EF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line="276" w:lineRule="auto"/>
      <w:jc w:val="both"/>
      <w:outlineLvl w:val="0"/>
    </w:pPr>
    <w:rPr>
      <w:rFonts w:ascii="Arial" w:eastAsia="Arial" w:hAnsi="Arial" w:cs="Arial"/>
      <w:b/>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rPr>
  </w:style>
  <w:style w:type="paragraph" w:styleId="Nadpis5">
    <w:name w:val="heading 5"/>
    <w:basedOn w:val="Normln"/>
    <w:next w:val="Normln"/>
    <w:uiPriority w:val="9"/>
    <w:semiHidden/>
    <w:unhideWhenUsed/>
    <w:qFormat/>
    <w:pPr>
      <w:keepNext/>
      <w:keepLines/>
      <w:spacing w:before="220" w:after="40"/>
      <w:outlineLvl w:val="4"/>
    </w:pPr>
    <w:rPr>
      <w:b/>
      <w:sz w:val="22"/>
      <w:szCs w:val="22"/>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paragraph" w:styleId="Podnadpis">
    <w:name w:val="Subtitle"/>
    <w:basedOn w:val="Normln"/>
    <w:next w:val="Normln"/>
    <w:uiPriority w:val="11"/>
    <w:qFormat/>
    <w:pPr>
      <w:pBdr>
        <w:top w:val="nil"/>
        <w:left w:val="nil"/>
        <w:bottom w:val="nil"/>
        <w:right w:val="nil"/>
        <w:between w:val="nil"/>
      </w:pBdr>
      <w:spacing w:after="60"/>
      <w:jc w:val="center"/>
    </w:pPr>
    <w:rPr>
      <w:rFonts w:ascii="Cambria" w:eastAsia="Cambria" w:hAnsi="Cambria" w:cs="Cambria"/>
      <w:color w:val="000000"/>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905D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905D1"/>
    <w:rPr>
      <w:rFonts w:ascii="Segoe UI" w:hAnsi="Segoe UI" w:cs="Segoe UI"/>
      <w:sz w:val="18"/>
      <w:szCs w:val="18"/>
    </w:rPr>
  </w:style>
  <w:style w:type="paragraph" w:styleId="Revize">
    <w:name w:val="Revision"/>
    <w:hidden/>
    <w:uiPriority w:val="99"/>
    <w:semiHidden/>
    <w:rsid w:val="00CE4F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hart" Target="charts/chart2.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vaclav.kmonicek\Downloads\z_Upraven&#253;%20n&#225;vrh%20rozpo&#269;tu%20SIGM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V&#225;clav\Downloads\102021SIGMA%20-%20rozpo&#269;et%20programu.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1"/>
        <c:ser>
          <c:idx val="0"/>
          <c:order val="0"/>
          <c:tx>
            <c:strRef>
              <c:f>'Vizualizace - SIGMA var. 2 '!$A$5</c:f>
              <c:strCache>
                <c:ptCount val="1"/>
                <c:pt idx="0">
                  <c:v>GAMA</c:v>
                </c:pt>
              </c:strCache>
            </c:strRef>
          </c:tx>
          <c:spPr>
            <a:solidFill>
              <a:srgbClr val="A4C2F4">
                <a:alpha val="70000"/>
              </a:srgbClr>
            </a:solidFill>
            <a:ln w="9525" cmpd="sng">
              <a:solidFill>
                <a:srgbClr val="A4C2F4">
                  <a:alpha val="100000"/>
                </a:srgbClr>
              </a:solidFill>
            </a:ln>
          </c:spPr>
          <c:dLbls>
            <c:dLbl>
              <c:idx val="0"/>
              <c:layout>
                <c:manualLayout>
                  <c:x val="7.617306520414381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D03-422D-83ED-CB52F911FB5C}"/>
                </c:ext>
              </c:extLst>
            </c:dLbl>
            <c:dLbl>
              <c:idx val="3"/>
              <c:delete val="1"/>
              <c:extLst>
                <c:ext xmlns:c15="http://schemas.microsoft.com/office/drawing/2012/chart" uri="{CE6537A1-D6FC-4f65-9D91-7224C49458BB}"/>
                <c:ext xmlns:c16="http://schemas.microsoft.com/office/drawing/2014/chart" uri="{C3380CC4-5D6E-409C-BE32-E72D297353CC}">
                  <c16:uniqueId val="{00000001-BD03-422D-83ED-CB52F911FB5C}"/>
                </c:ext>
              </c:extLst>
            </c:dLbl>
            <c:dLbl>
              <c:idx val="4"/>
              <c:delete val="1"/>
              <c:extLst>
                <c:ext xmlns:c15="http://schemas.microsoft.com/office/drawing/2012/chart" uri="{CE6537A1-D6FC-4f65-9D91-7224C49458BB}"/>
                <c:ext xmlns:c16="http://schemas.microsoft.com/office/drawing/2014/chart" uri="{C3380CC4-5D6E-409C-BE32-E72D297353CC}">
                  <c16:uniqueId val="{00000002-BD03-422D-83ED-CB52F911FB5C}"/>
                </c:ext>
              </c:extLst>
            </c:dLbl>
            <c:dLbl>
              <c:idx val="5"/>
              <c:delete val="1"/>
              <c:extLst>
                <c:ext xmlns:c15="http://schemas.microsoft.com/office/drawing/2012/chart" uri="{CE6537A1-D6FC-4f65-9D91-7224C49458BB}"/>
                <c:ext xmlns:c16="http://schemas.microsoft.com/office/drawing/2014/chart" uri="{C3380CC4-5D6E-409C-BE32-E72D297353CC}">
                  <c16:uniqueId val="{00000003-BD03-422D-83ED-CB52F911FB5C}"/>
                </c:ext>
              </c:extLst>
            </c:dLbl>
            <c:dLbl>
              <c:idx val="6"/>
              <c:delete val="1"/>
              <c:extLst>
                <c:ext xmlns:c15="http://schemas.microsoft.com/office/drawing/2012/chart" uri="{CE6537A1-D6FC-4f65-9D91-7224C49458BB}"/>
                <c:ext xmlns:c16="http://schemas.microsoft.com/office/drawing/2014/chart" uri="{C3380CC4-5D6E-409C-BE32-E72D297353CC}">
                  <c16:uniqueId val="{00000004-BD03-422D-83ED-CB52F911FB5C}"/>
                </c:ext>
              </c:extLst>
            </c:dLbl>
            <c:dLbl>
              <c:idx val="7"/>
              <c:delete val="1"/>
              <c:extLst>
                <c:ext xmlns:c15="http://schemas.microsoft.com/office/drawing/2012/chart" uri="{CE6537A1-D6FC-4f65-9D91-7224C49458BB}"/>
                <c:ext xmlns:c16="http://schemas.microsoft.com/office/drawing/2014/chart" uri="{C3380CC4-5D6E-409C-BE32-E72D297353CC}">
                  <c16:uniqueId val="{00000005-BD03-422D-83ED-CB52F911FB5C}"/>
                </c:ext>
              </c:extLst>
            </c:dLbl>
            <c:dLbl>
              <c:idx val="8"/>
              <c:delete val="1"/>
              <c:extLst>
                <c:ext xmlns:c15="http://schemas.microsoft.com/office/drawing/2012/chart" uri="{CE6537A1-D6FC-4f65-9D91-7224C49458BB}"/>
                <c:ext xmlns:c16="http://schemas.microsoft.com/office/drawing/2014/chart" uri="{C3380CC4-5D6E-409C-BE32-E72D297353CC}">
                  <c16:uniqueId val="{00000006-BD03-422D-83ED-CB52F911FB5C}"/>
                </c:ext>
              </c:extLst>
            </c:dLbl>
            <c:dLbl>
              <c:idx val="9"/>
              <c:delete val="1"/>
              <c:extLst>
                <c:ext xmlns:c15="http://schemas.microsoft.com/office/drawing/2012/chart" uri="{CE6537A1-D6FC-4f65-9D91-7224C49458BB}"/>
                <c:ext xmlns:c16="http://schemas.microsoft.com/office/drawing/2014/chart" uri="{C3380CC4-5D6E-409C-BE32-E72D297353CC}">
                  <c16:uniqueId val="{00000007-BD03-422D-83ED-CB52F911FB5C}"/>
                </c:ext>
              </c:extLst>
            </c:dLbl>
            <c:dLbl>
              <c:idx val="10"/>
              <c:delete val="1"/>
              <c:extLst>
                <c:ext xmlns:c15="http://schemas.microsoft.com/office/drawing/2012/chart" uri="{CE6537A1-D6FC-4f65-9D91-7224C49458BB}"/>
                <c:ext xmlns:c16="http://schemas.microsoft.com/office/drawing/2014/chart" uri="{C3380CC4-5D6E-409C-BE32-E72D297353CC}">
                  <c16:uniqueId val="{00000008-BD03-422D-83ED-CB52F911FB5C}"/>
                </c:ext>
              </c:extLst>
            </c:dLbl>
            <c:dLbl>
              <c:idx val="11"/>
              <c:delete val="1"/>
              <c:extLst>
                <c:ext xmlns:c15="http://schemas.microsoft.com/office/drawing/2012/chart" uri="{CE6537A1-D6FC-4f65-9D91-7224C49458BB}"/>
                <c:ext xmlns:c16="http://schemas.microsoft.com/office/drawing/2014/chart" uri="{C3380CC4-5D6E-409C-BE32-E72D297353CC}">
                  <c16:uniqueId val="{00000009-BD03-422D-83ED-CB52F911FB5C}"/>
                </c:ext>
              </c:extLst>
            </c:dLbl>
            <c:dLbl>
              <c:idx val="12"/>
              <c:delete val="1"/>
              <c:extLst>
                <c:ext xmlns:c15="http://schemas.microsoft.com/office/drawing/2012/chart" uri="{CE6537A1-D6FC-4f65-9D91-7224C49458BB}"/>
                <c:ext xmlns:c16="http://schemas.microsoft.com/office/drawing/2014/chart" uri="{C3380CC4-5D6E-409C-BE32-E72D297353CC}">
                  <c16:uniqueId val="{0000000A-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'!$B$5:$N$5</c:f>
              <c:numCache>
                <c:formatCode>#,##0</c:formatCode>
                <c:ptCount val="13"/>
                <c:pt idx="0">
                  <c:v>392</c:v>
                </c:pt>
                <c:pt idx="1">
                  <c:v>365</c:v>
                </c:pt>
                <c:pt idx="2">
                  <c:v>359</c:v>
                </c:pt>
                <c:pt idx="3" formatCode="General">
                  <c:v>0</c:v>
                </c:pt>
                <c:pt idx="4" formatCode="General">
                  <c:v>0</c:v>
                </c:pt>
                <c:pt idx="5" formatCode="General">
                  <c:v>0</c:v>
                </c:pt>
                <c:pt idx="6" formatCode="General">
                  <c:v>0</c:v>
                </c:pt>
                <c:pt idx="7" formatCode="General">
                  <c:v>0</c:v>
                </c:pt>
                <c:pt idx="8" formatCode="General">
                  <c:v>0</c:v>
                </c:pt>
                <c:pt idx="9" formatCode="General">
                  <c:v>0</c:v>
                </c:pt>
                <c:pt idx="10" formatCode="General">
                  <c:v>0</c:v>
                </c:pt>
                <c:pt idx="11" formatCode="General">
                  <c:v>0</c:v>
                </c:pt>
                <c:pt idx="12" formatCode="General">
                  <c:v>0</c:v>
                </c:pt>
              </c:numCache>
            </c:numRef>
          </c:val>
          <c:extLst>
            <c:ext xmlns:c16="http://schemas.microsoft.com/office/drawing/2014/chart" uri="{C3380CC4-5D6E-409C-BE32-E72D297353CC}">
              <c16:uniqueId val="{0000000B-BD03-422D-83ED-CB52F911FB5C}"/>
            </c:ext>
          </c:extLst>
        </c:ser>
        <c:ser>
          <c:idx val="1"/>
          <c:order val="1"/>
          <c:tx>
            <c:strRef>
              <c:f>'Vizualizace - SIGMA var. 2 '!$A$9</c:f>
              <c:strCache>
                <c:ptCount val="1"/>
                <c:pt idx="0">
                  <c:v>GAMA 2</c:v>
                </c:pt>
              </c:strCache>
            </c:strRef>
          </c:tx>
          <c:spPr>
            <a:solidFill>
              <a:srgbClr val="3C78D8">
                <a:alpha val="70000"/>
              </a:srgbClr>
            </a:solidFill>
            <a:ln w="9525" cmpd="sng">
              <a:solidFill>
                <a:srgbClr val="3C78D8">
                  <a:alpha val="100000"/>
                </a:srgbClr>
              </a:solidFill>
            </a:ln>
          </c:spPr>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'!$B$9:$N$9</c:f>
              <c:numCache>
                <c:formatCode>General</c:formatCode>
                <c:ptCount val="13"/>
                <c:pt idx="0">
                  <c:v>0</c:v>
                </c:pt>
                <c:pt idx="1">
                  <c:v>0</c:v>
                </c:pt>
                <c:pt idx="2">
                  <c:v>0</c:v>
                </c:pt>
                <c:pt idx="3" formatCode="#,##0">
                  <c:v>180</c:v>
                </c:pt>
                <c:pt idx="4" formatCode="#,##0">
                  <c:v>185</c:v>
                </c:pt>
                <c:pt idx="5" formatCode="#,##0">
                  <c:v>185</c:v>
                </c:pt>
                <c:pt idx="6">
                  <c:v>0</c:v>
                </c:pt>
                <c:pt idx="7">
                  <c:v>0</c:v>
                </c:pt>
                <c:pt idx="8">
                  <c:v>0</c:v>
                </c:pt>
                <c:pt idx="9">
                  <c:v>0</c:v>
                </c:pt>
                <c:pt idx="10">
                  <c:v>0</c:v>
                </c:pt>
                <c:pt idx="11">
                  <c:v>0</c:v>
                </c:pt>
                <c:pt idx="12">
                  <c:v>0</c:v>
                </c:pt>
              </c:numCache>
            </c:numRef>
          </c:val>
          <c:extLst>
            <c:ext xmlns:c16="http://schemas.microsoft.com/office/drawing/2014/chart" uri="{C3380CC4-5D6E-409C-BE32-E72D297353CC}">
              <c16:uniqueId val="{0000000C-BD03-422D-83ED-CB52F911FB5C}"/>
            </c:ext>
          </c:extLst>
        </c:ser>
        <c:ser>
          <c:idx val="2"/>
          <c:order val="2"/>
          <c:tx>
            <c:strRef>
              <c:f>'Vizualizace - SIGMA var. 2 '!$A$12</c:f>
              <c:strCache>
                <c:ptCount val="1"/>
                <c:pt idx="0">
                  <c:v>DC1</c:v>
                </c:pt>
              </c:strCache>
            </c:strRef>
          </c:tx>
          <c:spPr>
            <a:solidFill>
              <a:srgbClr val="1C4587">
                <a:alpha val="70000"/>
              </a:srgbClr>
            </a:solidFill>
            <a:ln w="9525" cmpd="sng">
              <a:solidFill>
                <a:srgbClr val="1C4587">
                  <a:alpha val="70196"/>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0D-BD03-422D-83ED-CB52F911FB5C}"/>
                </c:ext>
              </c:extLst>
            </c:dLbl>
            <c:dLbl>
              <c:idx val="1"/>
              <c:delete val="1"/>
              <c:extLst>
                <c:ext xmlns:c15="http://schemas.microsoft.com/office/drawing/2012/chart" uri="{CE6537A1-D6FC-4f65-9D91-7224C49458BB}"/>
                <c:ext xmlns:c16="http://schemas.microsoft.com/office/drawing/2014/chart" uri="{C3380CC4-5D6E-409C-BE32-E72D297353CC}">
                  <c16:uniqueId val="{0000000E-BD03-422D-83ED-CB52F911FB5C}"/>
                </c:ext>
              </c:extLst>
            </c:dLbl>
            <c:dLbl>
              <c:idx val="2"/>
              <c:delete val="1"/>
              <c:extLst>
                <c:ext xmlns:c15="http://schemas.microsoft.com/office/drawing/2012/chart" uri="{CE6537A1-D6FC-4f65-9D91-7224C49458BB}"/>
                <c:ext xmlns:c16="http://schemas.microsoft.com/office/drawing/2014/chart" uri="{C3380CC4-5D6E-409C-BE32-E72D297353CC}">
                  <c16:uniqueId val="{0000000F-BD03-422D-83ED-CB52F911FB5C}"/>
                </c:ext>
              </c:extLst>
            </c:dLbl>
            <c:dLbl>
              <c:idx val="3"/>
              <c:delete val="1"/>
              <c:extLst>
                <c:ext xmlns:c15="http://schemas.microsoft.com/office/drawing/2012/chart" uri="{CE6537A1-D6FC-4f65-9D91-7224C49458BB}"/>
                <c:ext xmlns:c16="http://schemas.microsoft.com/office/drawing/2014/chart" uri="{C3380CC4-5D6E-409C-BE32-E72D297353CC}">
                  <c16:uniqueId val="{00000010-BD03-422D-83ED-CB52F911FB5C}"/>
                </c:ext>
              </c:extLst>
            </c:dLbl>
            <c:dLbl>
              <c:idx val="4"/>
              <c:delete val="1"/>
              <c:extLst>
                <c:ext xmlns:c15="http://schemas.microsoft.com/office/drawing/2012/chart" uri="{CE6537A1-D6FC-4f65-9D91-7224C49458BB}"/>
                <c:ext xmlns:c16="http://schemas.microsoft.com/office/drawing/2014/chart" uri="{C3380CC4-5D6E-409C-BE32-E72D297353CC}">
                  <c16:uniqueId val="{00000011-BD03-422D-83ED-CB52F911FB5C}"/>
                </c:ext>
              </c:extLst>
            </c:dLbl>
            <c:dLbl>
              <c:idx val="5"/>
              <c:delete val="1"/>
              <c:extLst>
                <c:ext xmlns:c15="http://schemas.microsoft.com/office/drawing/2012/chart" uri="{CE6537A1-D6FC-4f65-9D91-7224C49458BB}"/>
                <c:ext xmlns:c16="http://schemas.microsoft.com/office/drawing/2014/chart" uri="{C3380CC4-5D6E-409C-BE32-E72D297353CC}">
                  <c16:uniqueId val="{00000012-BD03-422D-83ED-CB52F911FB5C}"/>
                </c:ext>
              </c:extLst>
            </c:dLbl>
            <c:dLbl>
              <c:idx val="12"/>
              <c:layout>
                <c:manualLayout>
                  <c:x val="-1.04787173342464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'!$B$12:$N$12</c:f>
              <c:numCache>
                <c:formatCode>General</c:formatCode>
                <c:ptCount val="13"/>
                <c:pt idx="0">
                  <c:v>0</c:v>
                </c:pt>
                <c:pt idx="1">
                  <c:v>0</c:v>
                </c:pt>
                <c:pt idx="2">
                  <c:v>0</c:v>
                </c:pt>
                <c:pt idx="3">
                  <c:v>0</c:v>
                </c:pt>
                <c:pt idx="4">
                  <c:v>0</c:v>
                </c:pt>
                <c:pt idx="5">
                  <c:v>0</c:v>
                </c:pt>
                <c:pt idx="6" formatCode="#,##0">
                  <c:v>150</c:v>
                </c:pt>
                <c:pt idx="7" formatCode="#,##0">
                  <c:v>170</c:v>
                </c:pt>
                <c:pt idx="8" formatCode="#,##0">
                  <c:v>120</c:v>
                </c:pt>
                <c:pt idx="9" formatCode="#,##0">
                  <c:v>160</c:v>
                </c:pt>
                <c:pt idx="10" formatCode="#,##0">
                  <c:v>180</c:v>
                </c:pt>
                <c:pt idx="11" formatCode="#,##0">
                  <c:v>130</c:v>
                </c:pt>
                <c:pt idx="12" formatCode="#,##0">
                  <c:v>170</c:v>
                </c:pt>
              </c:numCache>
            </c:numRef>
          </c:val>
          <c:extLst>
            <c:ext xmlns:c16="http://schemas.microsoft.com/office/drawing/2014/chart" uri="{C3380CC4-5D6E-409C-BE32-E72D297353CC}">
              <c16:uniqueId val="{00000014-BD03-422D-83ED-CB52F911FB5C}"/>
            </c:ext>
          </c:extLst>
        </c:ser>
        <c:ser>
          <c:idx val="3"/>
          <c:order val="3"/>
          <c:tx>
            <c:strRef>
              <c:f>'Vizualizace - SIGMA var. 2 '!$A$7</c:f>
              <c:strCache>
                <c:ptCount val="1"/>
                <c:pt idx="0">
                  <c:v>ZÉTA</c:v>
                </c:pt>
              </c:strCache>
            </c:strRef>
          </c:tx>
          <c:spPr>
            <a:solidFill>
              <a:srgbClr val="CC0000">
                <a:alpha val="70000"/>
              </a:srgbClr>
            </a:solidFill>
            <a:ln w="9525" cmpd="sng">
              <a:solidFill>
                <a:srgbClr val="CC0000">
                  <a:alpha val="70196"/>
                </a:srgbClr>
              </a:solidFill>
            </a:ln>
          </c:spPr>
          <c:dLbls>
            <c:dLbl>
              <c:idx val="0"/>
              <c:layout>
                <c:manualLayout>
                  <c:x val="4.6902815164557811E-3"/>
                  <c:y val="1.732181166663743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BD03-422D-83ED-CB52F911FB5C}"/>
                </c:ext>
              </c:extLst>
            </c:dLbl>
            <c:dLbl>
              <c:idx val="6"/>
              <c:delete val="1"/>
              <c:extLst>
                <c:ext xmlns:c15="http://schemas.microsoft.com/office/drawing/2012/chart" uri="{CE6537A1-D6FC-4f65-9D91-7224C49458BB}"/>
                <c:ext xmlns:c16="http://schemas.microsoft.com/office/drawing/2014/chart" uri="{C3380CC4-5D6E-409C-BE32-E72D297353CC}">
                  <c16:uniqueId val="{00000016-BD03-422D-83ED-CB52F911FB5C}"/>
                </c:ext>
              </c:extLst>
            </c:dLbl>
            <c:dLbl>
              <c:idx val="7"/>
              <c:delete val="1"/>
              <c:extLst>
                <c:ext xmlns:c15="http://schemas.microsoft.com/office/drawing/2012/chart" uri="{CE6537A1-D6FC-4f65-9D91-7224C49458BB}"/>
                <c:ext xmlns:c16="http://schemas.microsoft.com/office/drawing/2014/chart" uri="{C3380CC4-5D6E-409C-BE32-E72D297353CC}">
                  <c16:uniqueId val="{00000017-BD03-422D-83ED-CB52F911FB5C}"/>
                </c:ext>
              </c:extLst>
            </c:dLbl>
            <c:dLbl>
              <c:idx val="8"/>
              <c:delete val="1"/>
              <c:extLst>
                <c:ext xmlns:c15="http://schemas.microsoft.com/office/drawing/2012/chart" uri="{CE6537A1-D6FC-4f65-9D91-7224C49458BB}"/>
                <c:ext xmlns:c16="http://schemas.microsoft.com/office/drawing/2014/chart" uri="{C3380CC4-5D6E-409C-BE32-E72D297353CC}">
                  <c16:uniqueId val="{00000018-BD03-422D-83ED-CB52F911FB5C}"/>
                </c:ext>
              </c:extLst>
            </c:dLbl>
            <c:dLbl>
              <c:idx val="9"/>
              <c:delete val="1"/>
              <c:extLst>
                <c:ext xmlns:c15="http://schemas.microsoft.com/office/drawing/2012/chart" uri="{CE6537A1-D6FC-4f65-9D91-7224C49458BB}"/>
                <c:ext xmlns:c16="http://schemas.microsoft.com/office/drawing/2014/chart" uri="{C3380CC4-5D6E-409C-BE32-E72D297353CC}">
                  <c16:uniqueId val="{00000019-BD03-422D-83ED-CB52F911FB5C}"/>
                </c:ext>
              </c:extLst>
            </c:dLbl>
            <c:dLbl>
              <c:idx val="10"/>
              <c:delete val="1"/>
              <c:extLst>
                <c:ext xmlns:c15="http://schemas.microsoft.com/office/drawing/2012/chart" uri="{CE6537A1-D6FC-4f65-9D91-7224C49458BB}"/>
                <c:ext xmlns:c16="http://schemas.microsoft.com/office/drawing/2014/chart" uri="{C3380CC4-5D6E-409C-BE32-E72D297353CC}">
                  <c16:uniqueId val="{0000001A-BD03-422D-83ED-CB52F911FB5C}"/>
                </c:ext>
              </c:extLst>
            </c:dLbl>
            <c:dLbl>
              <c:idx val="11"/>
              <c:delete val="1"/>
              <c:extLst>
                <c:ext xmlns:c15="http://schemas.microsoft.com/office/drawing/2012/chart" uri="{CE6537A1-D6FC-4f65-9D91-7224C49458BB}"/>
                <c:ext xmlns:c16="http://schemas.microsoft.com/office/drawing/2014/chart" uri="{C3380CC4-5D6E-409C-BE32-E72D297353CC}">
                  <c16:uniqueId val="{0000001B-BD03-422D-83ED-CB52F911FB5C}"/>
                </c:ext>
              </c:extLst>
            </c:dLbl>
            <c:dLbl>
              <c:idx val="12"/>
              <c:delete val="1"/>
              <c:extLst>
                <c:ext xmlns:c15="http://schemas.microsoft.com/office/drawing/2012/chart" uri="{CE6537A1-D6FC-4f65-9D91-7224C49458BB}"/>
                <c:ext xmlns:c16="http://schemas.microsoft.com/office/drawing/2014/chart" uri="{C3380CC4-5D6E-409C-BE32-E72D297353CC}">
                  <c16:uniqueId val="{0000001C-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'!$B$7:$N$7</c:f>
              <c:numCache>
                <c:formatCode>#,##0</c:formatCode>
                <c:ptCount val="13"/>
                <c:pt idx="0">
                  <c:v>12.252000000000001</c:v>
                </c:pt>
                <c:pt idx="1">
                  <c:v>163.84899999999999</c:v>
                </c:pt>
                <c:pt idx="2">
                  <c:v>313.899</c:v>
                </c:pt>
                <c:pt idx="3">
                  <c:v>350</c:v>
                </c:pt>
                <c:pt idx="4">
                  <c:v>230</c:v>
                </c:pt>
                <c:pt idx="5">
                  <c:v>65</c:v>
                </c:pt>
                <c:pt idx="6" formatCode="General">
                  <c:v>0</c:v>
                </c:pt>
                <c:pt idx="7" formatCode="General">
                  <c:v>0</c:v>
                </c:pt>
                <c:pt idx="8" formatCode="General">
                  <c:v>0</c:v>
                </c:pt>
                <c:pt idx="9" formatCode="General">
                  <c:v>0</c:v>
                </c:pt>
                <c:pt idx="10" formatCode="General">
                  <c:v>0</c:v>
                </c:pt>
                <c:pt idx="11" formatCode="General">
                  <c:v>0</c:v>
                </c:pt>
                <c:pt idx="12" formatCode="General">
                  <c:v>0</c:v>
                </c:pt>
              </c:numCache>
            </c:numRef>
          </c:val>
          <c:extLst>
            <c:ext xmlns:c16="http://schemas.microsoft.com/office/drawing/2014/chart" uri="{C3380CC4-5D6E-409C-BE32-E72D297353CC}">
              <c16:uniqueId val="{0000001D-BD03-422D-83ED-CB52F911FB5C}"/>
            </c:ext>
          </c:extLst>
        </c:ser>
        <c:ser>
          <c:idx val="4"/>
          <c:order val="4"/>
          <c:tx>
            <c:strRef>
              <c:f>'Vizualizace - SIGMA var. 2 '!$A$13</c:f>
              <c:strCache>
                <c:ptCount val="1"/>
                <c:pt idx="0">
                  <c:v>DC2</c:v>
                </c:pt>
              </c:strCache>
            </c:strRef>
          </c:tx>
          <c:spPr>
            <a:solidFill>
              <a:srgbClr val="E06666">
                <a:alpha val="70000"/>
              </a:srgbClr>
            </a:solidFill>
            <a:ln w="9525" cmpd="sng">
              <a:solidFill>
                <a:srgbClr val="E06666">
                  <a:alpha val="70196"/>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1E-BD03-422D-83ED-CB52F911FB5C}"/>
                </c:ext>
              </c:extLst>
            </c:dLbl>
            <c:dLbl>
              <c:idx val="1"/>
              <c:delete val="1"/>
              <c:extLst>
                <c:ext xmlns:c15="http://schemas.microsoft.com/office/drawing/2012/chart" uri="{CE6537A1-D6FC-4f65-9D91-7224C49458BB}"/>
                <c:ext xmlns:c16="http://schemas.microsoft.com/office/drawing/2014/chart" uri="{C3380CC4-5D6E-409C-BE32-E72D297353CC}">
                  <c16:uniqueId val="{0000001F-BD03-422D-83ED-CB52F911FB5C}"/>
                </c:ext>
              </c:extLst>
            </c:dLbl>
            <c:dLbl>
              <c:idx val="2"/>
              <c:delete val="1"/>
              <c:extLst>
                <c:ext xmlns:c15="http://schemas.microsoft.com/office/drawing/2012/chart" uri="{CE6537A1-D6FC-4f65-9D91-7224C49458BB}"/>
                <c:ext xmlns:c16="http://schemas.microsoft.com/office/drawing/2014/chart" uri="{C3380CC4-5D6E-409C-BE32-E72D297353CC}">
                  <c16:uniqueId val="{00000020-BD03-422D-83ED-CB52F911FB5C}"/>
                </c:ext>
              </c:extLst>
            </c:dLbl>
            <c:dLbl>
              <c:idx val="3"/>
              <c:delete val="1"/>
              <c:extLst>
                <c:ext xmlns:c15="http://schemas.microsoft.com/office/drawing/2012/chart" uri="{CE6537A1-D6FC-4f65-9D91-7224C49458BB}"/>
                <c:ext xmlns:c16="http://schemas.microsoft.com/office/drawing/2014/chart" uri="{C3380CC4-5D6E-409C-BE32-E72D297353CC}">
                  <c16:uniqueId val="{00000021-BD03-422D-83ED-CB52F911FB5C}"/>
                </c:ext>
              </c:extLst>
            </c:dLbl>
            <c:dLbl>
              <c:idx val="4"/>
              <c:delete val="1"/>
              <c:extLst>
                <c:ext xmlns:c15="http://schemas.microsoft.com/office/drawing/2012/chart" uri="{CE6537A1-D6FC-4f65-9D91-7224C49458BB}"/>
                <c:ext xmlns:c16="http://schemas.microsoft.com/office/drawing/2014/chart" uri="{C3380CC4-5D6E-409C-BE32-E72D297353CC}">
                  <c16:uniqueId val="{00000022-BD03-422D-83ED-CB52F911FB5C}"/>
                </c:ext>
              </c:extLst>
            </c:dLbl>
            <c:dLbl>
              <c:idx val="5"/>
              <c:delete val="1"/>
              <c:extLst>
                <c:ext xmlns:c15="http://schemas.microsoft.com/office/drawing/2012/chart" uri="{CE6537A1-D6FC-4f65-9D91-7224C49458BB}"/>
                <c:ext xmlns:c16="http://schemas.microsoft.com/office/drawing/2014/chart" uri="{C3380CC4-5D6E-409C-BE32-E72D297353CC}">
                  <c16:uniqueId val="{00000023-BD03-422D-83ED-CB52F911FB5C}"/>
                </c:ext>
              </c:extLst>
            </c:dLbl>
            <c:dLbl>
              <c:idx val="12"/>
              <c:layout>
                <c:manualLayout>
                  <c:x val="-1.047871733424644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4-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'!$B$13:$N$13</c:f>
              <c:numCache>
                <c:formatCode>General</c:formatCode>
                <c:ptCount val="13"/>
                <c:pt idx="3">
                  <c:v>0</c:v>
                </c:pt>
                <c:pt idx="4">
                  <c:v>0</c:v>
                </c:pt>
                <c:pt idx="5">
                  <c:v>0</c:v>
                </c:pt>
                <c:pt idx="6" formatCode="#,##0">
                  <c:v>190</c:v>
                </c:pt>
                <c:pt idx="7" formatCode="#,##0">
                  <c:v>390</c:v>
                </c:pt>
                <c:pt idx="8" formatCode="#,##0">
                  <c:v>490</c:v>
                </c:pt>
                <c:pt idx="9" formatCode="#,##0">
                  <c:v>500</c:v>
                </c:pt>
                <c:pt idx="10" formatCode="#,##0">
                  <c:v>510</c:v>
                </c:pt>
                <c:pt idx="11" formatCode="#,##0">
                  <c:v>520</c:v>
                </c:pt>
                <c:pt idx="12" formatCode="#,##0">
                  <c:v>530</c:v>
                </c:pt>
              </c:numCache>
            </c:numRef>
          </c:val>
          <c:extLst>
            <c:ext xmlns:c16="http://schemas.microsoft.com/office/drawing/2014/chart" uri="{C3380CC4-5D6E-409C-BE32-E72D297353CC}">
              <c16:uniqueId val="{00000025-BD03-422D-83ED-CB52F911FB5C}"/>
            </c:ext>
          </c:extLst>
        </c:ser>
        <c:ser>
          <c:idx val="5"/>
          <c:order val="5"/>
          <c:tx>
            <c:strRef>
              <c:f>'Vizualizace - SIGMA var. 2 '!$A$4</c:f>
              <c:strCache>
                <c:ptCount val="1"/>
                <c:pt idx="0">
                  <c:v>OMEGA</c:v>
                </c:pt>
              </c:strCache>
            </c:strRef>
          </c:tx>
          <c:spPr>
            <a:solidFill>
              <a:srgbClr val="0C343D">
                <a:alpha val="70000"/>
              </a:srgbClr>
            </a:solidFill>
            <a:ln w="9525" cmpd="sng">
              <a:solidFill>
                <a:srgbClr val="0C343D">
                  <a:alpha val="70196"/>
                </a:srgbClr>
              </a:solidFill>
            </a:ln>
          </c:spPr>
          <c:dLbls>
            <c:dLbl>
              <c:idx val="0"/>
              <c:layout>
                <c:manualLayout>
                  <c:x val="6.855575868372943E-3"/>
                  <c:y val="1.855976243504083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6-BD03-422D-83ED-CB52F911FB5C}"/>
                </c:ext>
              </c:extLst>
            </c:dLbl>
            <c:dLbl>
              <c:idx val="1"/>
              <c:delete val="1"/>
              <c:extLst>
                <c:ext xmlns:c15="http://schemas.microsoft.com/office/drawing/2012/chart" uri="{CE6537A1-D6FC-4f65-9D91-7224C49458BB}"/>
                <c:ext xmlns:c16="http://schemas.microsoft.com/office/drawing/2014/chart" uri="{C3380CC4-5D6E-409C-BE32-E72D297353CC}">
                  <c16:uniqueId val="{00000027-BD03-422D-83ED-CB52F911FB5C}"/>
                </c:ext>
              </c:extLst>
            </c:dLbl>
            <c:dLbl>
              <c:idx val="2"/>
              <c:delete val="1"/>
              <c:extLst>
                <c:ext xmlns:c15="http://schemas.microsoft.com/office/drawing/2012/chart" uri="{CE6537A1-D6FC-4f65-9D91-7224C49458BB}"/>
                <c:ext xmlns:c16="http://schemas.microsoft.com/office/drawing/2014/chart" uri="{C3380CC4-5D6E-409C-BE32-E72D297353CC}">
                  <c16:uniqueId val="{00000028-BD03-422D-83ED-CB52F911FB5C}"/>
                </c:ext>
              </c:extLst>
            </c:dLbl>
            <c:dLbl>
              <c:idx val="3"/>
              <c:delete val="1"/>
              <c:extLst>
                <c:ext xmlns:c15="http://schemas.microsoft.com/office/drawing/2012/chart" uri="{CE6537A1-D6FC-4f65-9D91-7224C49458BB}"/>
                <c:ext xmlns:c16="http://schemas.microsoft.com/office/drawing/2014/chart" uri="{C3380CC4-5D6E-409C-BE32-E72D297353CC}">
                  <c16:uniqueId val="{00000029-BD03-422D-83ED-CB52F911FB5C}"/>
                </c:ext>
              </c:extLst>
            </c:dLbl>
            <c:dLbl>
              <c:idx val="4"/>
              <c:delete val="1"/>
              <c:extLst>
                <c:ext xmlns:c15="http://schemas.microsoft.com/office/drawing/2012/chart" uri="{CE6537A1-D6FC-4f65-9D91-7224C49458BB}"/>
                <c:ext xmlns:c16="http://schemas.microsoft.com/office/drawing/2014/chart" uri="{C3380CC4-5D6E-409C-BE32-E72D297353CC}">
                  <c16:uniqueId val="{0000002A-BD03-422D-83ED-CB52F911FB5C}"/>
                </c:ext>
              </c:extLst>
            </c:dLbl>
            <c:dLbl>
              <c:idx val="5"/>
              <c:delete val="1"/>
              <c:extLst>
                <c:ext xmlns:c15="http://schemas.microsoft.com/office/drawing/2012/chart" uri="{CE6537A1-D6FC-4f65-9D91-7224C49458BB}"/>
                <c:ext xmlns:c16="http://schemas.microsoft.com/office/drawing/2014/chart" uri="{C3380CC4-5D6E-409C-BE32-E72D297353CC}">
                  <c16:uniqueId val="{0000002B-BD03-422D-83ED-CB52F911FB5C}"/>
                </c:ext>
              </c:extLst>
            </c:dLbl>
            <c:dLbl>
              <c:idx val="6"/>
              <c:delete val="1"/>
              <c:extLst>
                <c:ext xmlns:c15="http://schemas.microsoft.com/office/drawing/2012/chart" uri="{CE6537A1-D6FC-4f65-9D91-7224C49458BB}"/>
                <c:ext xmlns:c16="http://schemas.microsoft.com/office/drawing/2014/chart" uri="{C3380CC4-5D6E-409C-BE32-E72D297353CC}">
                  <c16:uniqueId val="{0000002C-BD03-422D-83ED-CB52F911FB5C}"/>
                </c:ext>
              </c:extLst>
            </c:dLbl>
            <c:dLbl>
              <c:idx val="7"/>
              <c:delete val="1"/>
              <c:extLst>
                <c:ext xmlns:c15="http://schemas.microsoft.com/office/drawing/2012/chart" uri="{CE6537A1-D6FC-4f65-9D91-7224C49458BB}"/>
                <c:ext xmlns:c16="http://schemas.microsoft.com/office/drawing/2014/chart" uri="{C3380CC4-5D6E-409C-BE32-E72D297353CC}">
                  <c16:uniqueId val="{0000002D-BD03-422D-83ED-CB52F911FB5C}"/>
                </c:ext>
              </c:extLst>
            </c:dLbl>
            <c:dLbl>
              <c:idx val="8"/>
              <c:delete val="1"/>
              <c:extLst>
                <c:ext xmlns:c15="http://schemas.microsoft.com/office/drawing/2012/chart" uri="{CE6537A1-D6FC-4f65-9D91-7224C49458BB}"/>
                <c:ext xmlns:c16="http://schemas.microsoft.com/office/drawing/2014/chart" uri="{C3380CC4-5D6E-409C-BE32-E72D297353CC}">
                  <c16:uniqueId val="{0000002E-BD03-422D-83ED-CB52F911FB5C}"/>
                </c:ext>
              </c:extLst>
            </c:dLbl>
            <c:dLbl>
              <c:idx val="9"/>
              <c:delete val="1"/>
              <c:extLst>
                <c:ext xmlns:c15="http://schemas.microsoft.com/office/drawing/2012/chart" uri="{CE6537A1-D6FC-4f65-9D91-7224C49458BB}"/>
                <c:ext xmlns:c16="http://schemas.microsoft.com/office/drawing/2014/chart" uri="{C3380CC4-5D6E-409C-BE32-E72D297353CC}">
                  <c16:uniqueId val="{0000002F-BD03-422D-83ED-CB52F911FB5C}"/>
                </c:ext>
              </c:extLst>
            </c:dLbl>
            <c:dLbl>
              <c:idx val="10"/>
              <c:delete val="1"/>
              <c:extLst>
                <c:ext xmlns:c15="http://schemas.microsoft.com/office/drawing/2012/chart" uri="{CE6537A1-D6FC-4f65-9D91-7224C49458BB}"/>
                <c:ext xmlns:c16="http://schemas.microsoft.com/office/drawing/2014/chart" uri="{C3380CC4-5D6E-409C-BE32-E72D297353CC}">
                  <c16:uniqueId val="{00000030-BD03-422D-83ED-CB52F911FB5C}"/>
                </c:ext>
              </c:extLst>
            </c:dLbl>
            <c:dLbl>
              <c:idx val="11"/>
              <c:delete val="1"/>
              <c:extLst>
                <c:ext xmlns:c15="http://schemas.microsoft.com/office/drawing/2012/chart" uri="{CE6537A1-D6FC-4f65-9D91-7224C49458BB}"/>
                <c:ext xmlns:c16="http://schemas.microsoft.com/office/drawing/2014/chart" uri="{C3380CC4-5D6E-409C-BE32-E72D297353CC}">
                  <c16:uniqueId val="{00000031-BD03-422D-83ED-CB52F911FB5C}"/>
                </c:ext>
              </c:extLst>
            </c:dLbl>
            <c:dLbl>
              <c:idx val="12"/>
              <c:delete val="1"/>
              <c:extLst>
                <c:ext xmlns:c15="http://schemas.microsoft.com/office/drawing/2012/chart" uri="{CE6537A1-D6FC-4f65-9D91-7224C49458BB}"/>
                <c:ext xmlns:c16="http://schemas.microsoft.com/office/drawing/2014/chart" uri="{C3380CC4-5D6E-409C-BE32-E72D297353CC}">
                  <c16:uniqueId val="{00000032-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'!$B$4:$N$4</c:f>
              <c:numCache>
                <c:formatCode>General</c:formatCode>
                <c:ptCount val="13"/>
                <c:pt idx="0" formatCode="#,##0">
                  <c:v>51.5</c:v>
                </c:pt>
                <c:pt idx="1">
                  <c:v>0</c:v>
                </c:pt>
                <c:pt idx="2">
                  <c:v>0</c:v>
                </c:pt>
                <c:pt idx="3">
                  <c:v>0</c:v>
                </c:pt>
                <c:pt idx="4">
                  <c:v>0</c:v>
                </c:pt>
                <c:pt idx="5">
                  <c:v>0</c:v>
                </c:pt>
                <c:pt idx="6">
                  <c:v>0</c:v>
                </c:pt>
                <c:pt idx="7">
                  <c:v>0</c:v>
                </c:pt>
                <c:pt idx="8">
                  <c:v>0</c:v>
                </c:pt>
                <c:pt idx="9">
                  <c:v>0</c:v>
                </c:pt>
                <c:pt idx="10">
                  <c:v>0</c:v>
                </c:pt>
                <c:pt idx="11">
                  <c:v>0</c:v>
                </c:pt>
                <c:pt idx="12">
                  <c:v>0</c:v>
                </c:pt>
              </c:numCache>
            </c:numRef>
          </c:val>
          <c:extLst>
            <c:ext xmlns:c16="http://schemas.microsoft.com/office/drawing/2014/chart" uri="{C3380CC4-5D6E-409C-BE32-E72D297353CC}">
              <c16:uniqueId val="{00000033-BD03-422D-83ED-CB52F911FB5C}"/>
            </c:ext>
          </c:extLst>
        </c:ser>
        <c:ser>
          <c:idx val="6"/>
          <c:order val="6"/>
          <c:tx>
            <c:strRef>
              <c:f>'Vizualizace - SIGMA var. 2 '!$A$8</c:f>
              <c:strCache>
                <c:ptCount val="1"/>
                <c:pt idx="0">
                  <c:v>ÉTA</c:v>
                </c:pt>
              </c:strCache>
            </c:strRef>
          </c:tx>
          <c:spPr>
            <a:solidFill>
              <a:srgbClr val="45818E">
                <a:alpha val="70000"/>
              </a:srgbClr>
            </a:solidFill>
            <a:ln w="9525" cmpd="sng">
              <a:solidFill>
                <a:srgbClr val="45818E">
                  <a:alpha val="70196"/>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34-BD03-422D-83ED-CB52F911FB5C}"/>
                </c:ext>
              </c:extLst>
            </c:dLbl>
            <c:dLbl>
              <c:idx val="7"/>
              <c:delete val="1"/>
              <c:extLst>
                <c:ext xmlns:c15="http://schemas.microsoft.com/office/drawing/2012/chart" uri="{CE6537A1-D6FC-4f65-9D91-7224C49458BB}"/>
                <c:ext xmlns:c16="http://schemas.microsoft.com/office/drawing/2014/chart" uri="{C3380CC4-5D6E-409C-BE32-E72D297353CC}">
                  <c16:uniqueId val="{00000035-BD03-422D-83ED-CB52F911FB5C}"/>
                </c:ext>
              </c:extLst>
            </c:dLbl>
            <c:dLbl>
              <c:idx val="8"/>
              <c:delete val="1"/>
              <c:extLst>
                <c:ext xmlns:c15="http://schemas.microsoft.com/office/drawing/2012/chart" uri="{CE6537A1-D6FC-4f65-9D91-7224C49458BB}"/>
                <c:ext xmlns:c16="http://schemas.microsoft.com/office/drawing/2014/chart" uri="{C3380CC4-5D6E-409C-BE32-E72D297353CC}">
                  <c16:uniqueId val="{00000036-BD03-422D-83ED-CB52F911FB5C}"/>
                </c:ext>
              </c:extLst>
            </c:dLbl>
            <c:dLbl>
              <c:idx val="9"/>
              <c:delete val="1"/>
              <c:extLst>
                <c:ext xmlns:c15="http://schemas.microsoft.com/office/drawing/2012/chart" uri="{CE6537A1-D6FC-4f65-9D91-7224C49458BB}"/>
                <c:ext xmlns:c16="http://schemas.microsoft.com/office/drawing/2014/chart" uri="{C3380CC4-5D6E-409C-BE32-E72D297353CC}">
                  <c16:uniqueId val="{00000037-BD03-422D-83ED-CB52F911FB5C}"/>
                </c:ext>
              </c:extLst>
            </c:dLbl>
            <c:dLbl>
              <c:idx val="10"/>
              <c:delete val="1"/>
              <c:extLst>
                <c:ext xmlns:c15="http://schemas.microsoft.com/office/drawing/2012/chart" uri="{CE6537A1-D6FC-4f65-9D91-7224C49458BB}"/>
                <c:ext xmlns:c16="http://schemas.microsoft.com/office/drawing/2014/chart" uri="{C3380CC4-5D6E-409C-BE32-E72D297353CC}">
                  <c16:uniqueId val="{00000038-BD03-422D-83ED-CB52F911FB5C}"/>
                </c:ext>
              </c:extLst>
            </c:dLbl>
            <c:dLbl>
              <c:idx val="11"/>
              <c:delete val="1"/>
              <c:extLst>
                <c:ext xmlns:c15="http://schemas.microsoft.com/office/drawing/2012/chart" uri="{CE6537A1-D6FC-4f65-9D91-7224C49458BB}"/>
                <c:ext xmlns:c16="http://schemas.microsoft.com/office/drawing/2014/chart" uri="{C3380CC4-5D6E-409C-BE32-E72D297353CC}">
                  <c16:uniqueId val="{00000039-BD03-422D-83ED-CB52F911FB5C}"/>
                </c:ext>
              </c:extLst>
            </c:dLbl>
            <c:dLbl>
              <c:idx val="12"/>
              <c:delete val="1"/>
              <c:extLst>
                <c:ext xmlns:c15="http://schemas.microsoft.com/office/drawing/2012/chart" uri="{CE6537A1-D6FC-4f65-9D91-7224C49458BB}"/>
                <c:ext xmlns:c16="http://schemas.microsoft.com/office/drawing/2014/chart" uri="{C3380CC4-5D6E-409C-BE32-E72D297353CC}">
                  <c16:uniqueId val="{0000003A-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'!$B$8:$N$8</c:f>
              <c:numCache>
                <c:formatCode>#,##0</c:formatCode>
                <c:ptCount val="13"/>
                <c:pt idx="0" formatCode="General">
                  <c:v>0</c:v>
                </c:pt>
                <c:pt idx="1">
                  <c:v>270</c:v>
                </c:pt>
                <c:pt idx="2">
                  <c:v>357.5</c:v>
                </c:pt>
                <c:pt idx="3">
                  <c:v>472.5</c:v>
                </c:pt>
                <c:pt idx="4">
                  <c:v>475</c:v>
                </c:pt>
                <c:pt idx="5">
                  <c:v>475</c:v>
                </c:pt>
                <c:pt idx="6">
                  <c:v>350</c:v>
                </c:pt>
                <c:pt idx="7" formatCode="General">
                  <c:v>0</c:v>
                </c:pt>
                <c:pt idx="8" formatCode="General">
                  <c:v>0</c:v>
                </c:pt>
                <c:pt idx="9" formatCode="General">
                  <c:v>0</c:v>
                </c:pt>
                <c:pt idx="10" formatCode="General">
                  <c:v>0</c:v>
                </c:pt>
                <c:pt idx="11" formatCode="General">
                  <c:v>0</c:v>
                </c:pt>
                <c:pt idx="12" formatCode="General">
                  <c:v>0</c:v>
                </c:pt>
              </c:numCache>
            </c:numRef>
          </c:val>
          <c:extLst>
            <c:ext xmlns:c16="http://schemas.microsoft.com/office/drawing/2014/chart" uri="{C3380CC4-5D6E-409C-BE32-E72D297353CC}">
              <c16:uniqueId val="{0000003B-BD03-422D-83ED-CB52F911FB5C}"/>
            </c:ext>
          </c:extLst>
        </c:ser>
        <c:ser>
          <c:idx val="7"/>
          <c:order val="7"/>
          <c:tx>
            <c:strRef>
              <c:f>'Vizualizace - SIGMA var. 2 '!$A$14</c:f>
              <c:strCache>
                <c:ptCount val="1"/>
                <c:pt idx="0">
                  <c:v>DC3</c:v>
                </c:pt>
              </c:strCache>
            </c:strRef>
          </c:tx>
          <c:spPr>
            <a:solidFill>
              <a:srgbClr val="A2C4C9">
                <a:alpha val="70000"/>
              </a:srgbClr>
            </a:solidFill>
            <a:ln w="9525" cmpd="sng">
              <a:solidFill>
                <a:srgbClr val="A2C4C9">
                  <a:alpha val="70196"/>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3C-BD03-422D-83ED-CB52F911FB5C}"/>
                </c:ext>
              </c:extLst>
            </c:dLbl>
            <c:dLbl>
              <c:idx val="1"/>
              <c:delete val="1"/>
              <c:extLst>
                <c:ext xmlns:c15="http://schemas.microsoft.com/office/drawing/2012/chart" uri="{CE6537A1-D6FC-4f65-9D91-7224C49458BB}"/>
                <c:ext xmlns:c16="http://schemas.microsoft.com/office/drawing/2014/chart" uri="{C3380CC4-5D6E-409C-BE32-E72D297353CC}">
                  <c16:uniqueId val="{0000003D-BD03-422D-83ED-CB52F911FB5C}"/>
                </c:ext>
              </c:extLst>
            </c:dLbl>
            <c:dLbl>
              <c:idx val="2"/>
              <c:delete val="1"/>
              <c:extLst>
                <c:ext xmlns:c15="http://schemas.microsoft.com/office/drawing/2012/chart" uri="{CE6537A1-D6FC-4f65-9D91-7224C49458BB}"/>
                <c:ext xmlns:c16="http://schemas.microsoft.com/office/drawing/2014/chart" uri="{C3380CC4-5D6E-409C-BE32-E72D297353CC}">
                  <c16:uniqueId val="{0000003E-BD03-422D-83ED-CB52F911FB5C}"/>
                </c:ext>
              </c:extLst>
            </c:dLbl>
            <c:dLbl>
              <c:idx val="3"/>
              <c:delete val="1"/>
              <c:extLst>
                <c:ext xmlns:c15="http://schemas.microsoft.com/office/drawing/2012/chart" uri="{CE6537A1-D6FC-4f65-9D91-7224C49458BB}"/>
                <c:ext xmlns:c16="http://schemas.microsoft.com/office/drawing/2014/chart" uri="{C3380CC4-5D6E-409C-BE32-E72D297353CC}">
                  <c16:uniqueId val="{0000003F-BD03-422D-83ED-CB52F911FB5C}"/>
                </c:ext>
              </c:extLst>
            </c:dLbl>
            <c:dLbl>
              <c:idx val="4"/>
              <c:delete val="1"/>
              <c:extLst>
                <c:ext xmlns:c15="http://schemas.microsoft.com/office/drawing/2012/chart" uri="{CE6537A1-D6FC-4f65-9D91-7224C49458BB}"/>
                <c:ext xmlns:c16="http://schemas.microsoft.com/office/drawing/2014/chart" uri="{C3380CC4-5D6E-409C-BE32-E72D297353CC}">
                  <c16:uniqueId val="{00000040-BD03-422D-83ED-CB52F911FB5C}"/>
                </c:ext>
              </c:extLst>
            </c:dLbl>
            <c:dLbl>
              <c:idx val="5"/>
              <c:delete val="1"/>
              <c:extLst>
                <c:ext xmlns:c15="http://schemas.microsoft.com/office/drawing/2012/chart" uri="{CE6537A1-D6FC-4f65-9D91-7224C49458BB}"/>
                <c:ext xmlns:c16="http://schemas.microsoft.com/office/drawing/2014/chart" uri="{C3380CC4-5D6E-409C-BE32-E72D297353CC}">
                  <c16:uniqueId val="{00000041-BD03-422D-83ED-CB52F911FB5C}"/>
                </c:ext>
              </c:extLst>
            </c:dLbl>
            <c:dLbl>
              <c:idx val="6"/>
              <c:delete val="1"/>
              <c:extLst>
                <c:ext xmlns:c15="http://schemas.microsoft.com/office/drawing/2012/chart" uri="{CE6537A1-D6FC-4f65-9D91-7224C49458BB}"/>
                <c:ext xmlns:c16="http://schemas.microsoft.com/office/drawing/2014/chart" uri="{C3380CC4-5D6E-409C-BE32-E72D297353CC}">
                  <c16:uniqueId val="{00000042-BD03-422D-83ED-CB52F911FB5C}"/>
                </c:ext>
              </c:extLst>
            </c:dLbl>
            <c:dLbl>
              <c:idx val="12"/>
              <c:layout>
                <c:manualLayout>
                  <c:x val="-1.1240537867549165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3-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'!$B$14:$N$14</c:f>
              <c:numCache>
                <c:formatCode>General</c:formatCode>
                <c:ptCount val="13"/>
                <c:pt idx="3">
                  <c:v>0</c:v>
                </c:pt>
                <c:pt idx="4">
                  <c:v>0</c:v>
                </c:pt>
                <c:pt idx="5">
                  <c:v>0</c:v>
                </c:pt>
                <c:pt idx="6">
                  <c:v>0</c:v>
                </c:pt>
                <c:pt idx="7" formatCode="#,##0">
                  <c:v>170</c:v>
                </c:pt>
                <c:pt idx="8" formatCode="#,##0">
                  <c:v>365</c:v>
                </c:pt>
                <c:pt idx="9" formatCode="#,##0">
                  <c:v>585</c:v>
                </c:pt>
                <c:pt idx="10" formatCode="#,##0">
                  <c:v>640</c:v>
                </c:pt>
                <c:pt idx="11" formatCode="#,##0">
                  <c:v>660</c:v>
                </c:pt>
                <c:pt idx="12" formatCode="#,##0">
                  <c:v>670</c:v>
                </c:pt>
              </c:numCache>
            </c:numRef>
          </c:val>
          <c:extLst>
            <c:ext xmlns:c16="http://schemas.microsoft.com/office/drawing/2014/chart" uri="{C3380CC4-5D6E-409C-BE32-E72D297353CC}">
              <c16:uniqueId val="{00000044-BD03-422D-83ED-CB52F911FB5C}"/>
            </c:ext>
          </c:extLst>
        </c:ser>
        <c:ser>
          <c:idx val="8"/>
          <c:order val="8"/>
          <c:tx>
            <c:strRef>
              <c:f>'Vizualizace - SIGMA var. 2 '!$A$6</c:f>
              <c:strCache>
                <c:ptCount val="1"/>
                <c:pt idx="0">
                  <c:v>DELTA</c:v>
                </c:pt>
              </c:strCache>
            </c:strRef>
          </c:tx>
          <c:spPr>
            <a:solidFill>
              <a:srgbClr val="7F6000">
                <a:alpha val="70000"/>
              </a:srgbClr>
            </a:solidFill>
            <a:ln w="9525" cmpd="sng">
              <a:solidFill>
                <a:srgbClr val="7F6000">
                  <a:alpha val="70196"/>
                </a:srgbClr>
              </a:solidFill>
            </a:ln>
          </c:spPr>
          <c:dLbls>
            <c:dLbl>
              <c:idx val="0"/>
              <c:layout>
                <c:manualLayout>
                  <c:x val="7.6173065204143816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5-BD03-422D-83ED-CB52F911FB5C}"/>
                </c:ext>
              </c:extLst>
            </c:dLbl>
            <c:dLbl>
              <c:idx val="5"/>
              <c:delete val="1"/>
              <c:extLst>
                <c:ext xmlns:c15="http://schemas.microsoft.com/office/drawing/2012/chart" uri="{CE6537A1-D6FC-4f65-9D91-7224C49458BB}"/>
                <c:ext xmlns:c16="http://schemas.microsoft.com/office/drawing/2014/chart" uri="{C3380CC4-5D6E-409C-BE32-E72D297353CC}">
                  <c16:uniqueId val="{00000046-BD03-422D-83ED-CB52F911FB5C}"/>
                </c:ext>
              </c:extLst>
            </c:dLbl>
            <c:dLbl>
              <c:idx val="6"/>
              <c:delete val="1"/>
              <c:extLst>
                <c:ext xmlns:c15="http://schemas.microsoft.com/office/drawing/2012/chart" uri="{CE6537A1-D6FC-4f65-9D91-7224C49458BB}"/>
                <c:ext xmlns:c16="http://schemas.microsoft.com/office/drawing/2014/chart" uri="{C3380CC4-5D6E-409C-BE32-E72D297353CC}">
                  <c16:uniqueId val="{00000047-BD03-422D-83ED-CB52F911FB5C}"/>
                </c:ext>
              </c:extLst>
            </c:dLbl>
            <c:dLbl>
              <c:idx val="7"/>
              <c:delete val="1"/>
              <c:extLst>
                <c:ext xmlns:c15="http://schemas.microsoft.com/office/drawing/2012/chart" uri="{CE6537A1-D6FC-4f65-9D91-7224C49458BB}"/>
                <c:ext xmlns:c16="http://schemas.microsoft.com/office/drawing/2014/chart" uri="{C3380CC4-5D6E-409C-BE32-E72D297353CC}">
                  <c16:uniqueId val="{00000048-BD03-422D-83ED-CB52F911FB5C}"/>
                </c:ext>
              </c:extLst>
            </c:dLbl>
            <c:dLbl>
              <c:idx val="8"/>
              <c:delete val="1"/>
              <c:extLst>
                <c:ext xmlns:c15="http://schemas.microsoft.com/office/drawing/2012/chart" uri="{CE6537A1-D6FC-4f65-9D91-7224C49458BB}"/>
                <c:ext xmlns:c16="http://schemas.microsoft.com/office/drawing/2014/chart" uri="{C3380CC4-5D6E-409C-BE32-E72D297353CC}">
                  <c16:uniqueId val="{00000049-BD03-422D-83ED-CB52F911FB5C}"/>
                </c:ext>
              </c:extLst>
            </c:dLbl>
            <c:dLbl>
              <c:idx val="9"/>
              <c:delete val="1"/>
              <c:extLst>
                <c:ext xmlns:c15="http://schemas.microsoft.com/office/drawing/2012/chart" uri="{CE6537A1-D6FC-4f65-9D91-7224C49458BB}"/>
                <c:ext xmlns:c16="http://schemas.microsoft.com/office/drawing/2014/chart" uri="{C3380CC4-5D6E-409C-BE32-E72D297353CC}">
                  <c16:uniqueId val="{0000004A-BD03-422D-83ED-CB52F911FB5C}"/>
                </c:ext>
              </c:extLst>
            </c:dLbl>
            <c:dLbl>
              <c:idx val="10"/>
              <c:delete val="1"/>
              <c:extLst>
                <c:ext xmlns:c15="http://schemas.microsoft.com/office/drawing/2012/chart" uri="{CE6537A1-D6FC-4f65-9D91-7224C49458BB}"/>
                <c:ext xmlns:c16="http://schemas.microsoft.com/office/drawing/2014/chart" uri="{C3380CC4-5D6E-409C-BE32-E72D297353CC}">
                  <c16:uniqueId val="{0000004B-BD03-422D-83ED-CB52F911FB5C}"/>
                </c:ext>
              </c:extLst>
            </c:dLbl>
            <c:dLbl>
              <c:idx val="11"/>
              <c:delete val="1"/>
              <c:extLst>
                <c:ext xmlns:c15="http://schemas.microsoft.com/office/drawing/2012/chart" uri="{CE6537A1-D6FC-4f65-9D91-7224C49458BB}"/>
                <c:ext xmlns:c16="http://schemas.microsoft.com/office/drawing/2014/chart" uri="{C3380CC4-5D6E-409C-BE32-E72D297353CC}">
                  <c16:uniqueId val="{0000004C-BD03-422D-83ED-CB52F911FB5C}"/>
                </c:ext>
              </c:extLst>
            </c:dLbl>
            <c:dLbl>
              <c:idx val="12"/>
              <c:delete val="1"/>
              <c:extLst>
                <c:ext xmlns:c15="http://schemas.microsoft.com/office/drawing/2012/chart" uri="{CE6537A1-D6FC-4f65-9D91-7224C49458BB}"/>
                <c:ext xmlns:c16="http://schemas.microsoft.com/office/drawing/2014/chart" uri="{C3380CC4-5D6E-409C-BE32-E72D297353CC}">
                  <c16:uniqueId val="{0000004D-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'!$B$6:$N$6</c:f>
              <c:numCache>
                <c:formatCode>#,##0</c:formatCode>
                <c:ptCount val="13"/>
                <c:pt idx="0">
                  <c:v>109</c:v>
                </c:pt>
                <c:pt idx="1">
                  <c:v>231</c:v>
                </c:pt>
                <c:pt idx="2">
                  <c:v>200</c:v>
                </c:pt>
                <c:pt idx="3">
                  <c:v>50</c:v>
                </c:pt>
                <c:pt idx="4">
                  <c:v>50</c:v>
                </c:pt>
                <c:pt idx="5" formatCode="General">
                  <c:v>0</c:v>
                </c:pt>
                <c:pt idx="6" formatCode="General">
                  <c:v>0</c:v>
                </c:pt>
                <c:pt idx="7" formatCode="General">
                  <c:v>0</c:v>
                </c:pt>
                <c:pt idx="8" formatCode="General">
                  <c:v>0</c:v>
                </c:pt>
                <c:pt idx="9" formatCode="General">
                  <c:v>0</c:v>
                </c:pt>
                <c:pt idx="10" formatCode="General">
                  <c:v>0</c:v>
                </c:pt>
                <c:pt idx="11" formatCode="General">
                  <c:v>0</c:v>
                </c:pt>
                <c:pt idx="12" formatCode="General">
                  <c:v>0</c:v>
                </c:pt>
              </c:numCache>
            </c:numRef>
          </c:val>
          <c:extLst>
            <c:ext xmlns:c16="http://schemas.microsoft.com/office/drawing/2014/chart" uri="{C3380CC4-5D6E-409C-BE32-E72D297353CC}">
              <c16:uniqueId val="{0000004E-BD03-422D-83ED-CB52F911FB5C}"/>
            </c:ext>
          </c:extLst>
        </c:ser>
        <c:ser>
          <c:idx val="9"/>
          <c:order val="9"/>
          <c:tx>
            <c:strRef>
              <c:f>'Vizualizace - SIGMA var. 2 '!$A$11</c:f>
              <c:strCache>
                <c:ptCount val="1"/>
                <c:pt idx="0">
                  <c:v>DELTA 2</c:v>
                </c:pt>
              </c:strCache>
            </c:strRef>
          </c:tx>
          <c:spPr>
            <a:solidFill>
              <a:srgbClr val="F1C232">
                <a:alpha val="70000"/>
              </a:srgbClr>
            </a:solidFill>
            <a:ln w="9525" cmpd="sng">
              <a:solidFill>
                <a:srgbClr val="F1C232">
                  <a:alpha val="70196"/>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4F-BD03-422D-83ED-CB52F911FB5C}"/>
                </c:ext>
              </c:extLst>
            </c:dLbl>
            <c:dLbl>
              <c:idx val="1"/>
              <c:delete val="1"/>
              <c:extLst>
                <c:ext xmlns:c15="http://schemas.microsoft.com/office/drawing/2012/chart" uri="{CE6537A1-D6FC-4f65-9D91-7224C49458BB}"/>
                <c:ext xmlns:c16="http://schemas.microsoft.com/office/drawing/2014/chart" uri="{C3380CC4-5D6E-409C-BE32-E72D297353CC}">
                  <c16:uniqueId val="{00000050-BD03-422D-83ED-CB52F911FB5C}"/>
                </c:ext>
              </c:extLst>
            </c:dLbl>
            <c:dLbl>
              <c:idx val="2"/>
              <c:delete val="1"/>
              <c:extLst>
                <c:ext xmlns:c15="http://schemas.microsoft.com/office/drawing/2012/chart" uri="{CE6537A1-D6FC-4f65-9D91-7224C49458BB}"/>
                <c:ext xmlns:c16="http://schemas.microsoft.com/office/drawing/2014/chart" uri="{C3380CC4-5D6E-409C-BE32-E72D297353CC}">
                  <c16:uniqueId val="{00000051-BD03-422D-83ED-CB52F911FB5C}"/>
                </c:ext>
              </c:extLst>
            </c:dLbl>
            <c:dLbl>
              <c:idx val="9"/>
              <c:delete val="1"/>
              <c:extLst>
                <c:ext xmlns:c15="http://schemas.microsoft.com/office/drawing/2012/chart" uri="{CE6537A1-D6FC-4f65-9D91-7224C49458BB}"/>
                <c:ext xmlns:c16="http://schemas.microsoft.com/office/drawing/2014/chart" uri="{C3380CC4-5D6E-409C-BE32-E72D297353CC}">
                  <c16:uniqueId val="{00000052-BD03-422D-83ED-CB52F911FB5C}"/>
                </c:ext>
              </c:extLst>
            </c:dLbl>
            <c:dLbl>
              <c:idx val="10"/>
              <c:delete val="1"/>
              <c:extLst>
                <c:ext xmlns:c15="http://schemas.microsoft.com/office/drawing/2012/chart" uri="{CE6537A1-D6FC-4f65-9D91-7224C49458BB}"/>
                <c:ext xmlns:c16="http://schemas.microsoft.com/office/drawing/2014/chart" uri="{C3380CC4-5D6E-409C-BE32-E72D297353CC}">
                  <c16:uniqueId val="{00000053-BD03-422D-83ED-CB52F911FB5C}"/>
                </c:ext>
              </c:extLst>
            </c:dLbl>
            <c:dLbl>
              <c:idx val="11"/>
              <c:delete val="1"/>
              <c:extLst>
                <c:ext xmlns:c15="http://schemas.microsoft.com/office/drawing/2012/chart" uri="{CE6537A1-D6FC-4f65-9D91-7224C49458BB}"/>
                <c:ext xmlns:c16="http://schemas.microsoft.com/office/drawing/2014/chart" uri="{C3380CC4-5D6E-409C-BE32-E72D297353CC}">
                  <c16:uniqueId val="{00000054-BD03-422D-83ED-CB52F911FB5C}"/>
                </c:ext>
              </c:extLst>
            </c:dLbl>
            <c:dLbl>
              <c:idx val="12"/>
              <c:delete val="1"/>
              <c:extLst>
                <c:ext xmlns:c15="http://schemas.microsoft.com/office/drawing/2012/chart" uri="{CE6537A1-D6FC-4f65-9D91-7224C49458BB}"/>
                <c:ext xmlns:c16="http://schemas.microsoft.com/office/drawing/2014/chart" uri="{C3380CC4-5D6E-409C-BE32-E72D297353CC}">
                  <c16:uniqueId val="{00000055-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'!$B$11:$N$11</c:f>
              <c:numCache>
                <c:formatCode>General</c:formatCode>
                <c:ptCount val="13"/>
                <c:pt idx="0">
                  <c:v>0</c:v>
                </c:pt>
                <c:pt idx="1">
                  <c:v>0</c:v>
                </c:pt>
                <c:pt idx="2">
                  <c:v>0</c:v>
                </c:pt>
                <c:pt idx="3" formatCode="#,##0">
                  <c:v>150</c:v>
                </c:pt>
                <c:pt idx="4" formatCode="#,##0">
                  <c:v>250</c:v>
                </c:pt>
                <c:pt idx="5" formatCode="#,##0">
                  <c:v>250</c:v>
                </c:pt>
                <c:pt idx="6" formatCode="#,##0">
                  <c:v>275</c:v>
                </c:pt>
                <c:pt idx="7" formatCode="#,##0">
                  <c:v>200</c:v>
                </c:pt>
                <c:pt idx="8" formatCode="#,##0">
                  <c:v>100</c:v>
                </c:pt>
                <c:pt idx="9">
                  <c:v>0</c:v>
                </c:pt>
                <c:pt idx="10">
                  <c:v>0</c:v>
                </c:pt>
                <c:pt idx="11">
                  <c:v>0</c:v>
                </c:pt>
                <c:pt idx="12">
                  <c:v>0</c:v>
                </c:pt>
              </c:numCache>
            </c:numRef>
          </c:val>
          <c:extLst>
            <c:ext xmlns:c16="http://schemas.microsoft.com/office/drawing/2014/chart" uri="{C3380CC4-5D6E-409C-BE32-E72D297353CC}">
              <c16:uniqueId val="{00000056-BD03-422D-83ED-CB52F911FB5C}"/>
            </c:ext>
          </c:extLst>
        </c:ser>
        <c:ser>
          <c:idx val="10"/>
          <c:order val="10"/>
          <c:tx>
            <c:strRef>
              <c:f>'Vizualizace - SIGMA var. 2 '!$A$10</c:f>
              <c:strCache>
                <c:ptCount val="1"/>
                <c:pt idx="0">
                  <c:v>COFUNDy</c:v>
                </c:pt>
              </c:strCache>
            </c:strRef>
          </c:tx>
          <c:spPr>
            <a:solidFill>
              <a:srgbClr val="FFE599">
                <a:alpha val="90000"/>
              </a:srgbClr>
            </a:solidFill>
            <a:ln w="9525" cmpd="sng">
              <a:solidFill>
                <a:srgbClr val="FFE599">
                  <a:alpha val="70196"/>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7-BD03-422D-83ED-CB52F911FB5C}"/>
                </c:ext>
              </c:extLst>
            </c:dLbl>
            <c:dLbl>
              <c:idx val="1"/>
              <c:delete val="1"/>
              <c:extLst>
                <c:ext xmlns:c15="http://schemas.microsoft.com/office/drawing/2012/chart" uri="{CE6537A1-D6FC-4f65-9D91-7224C49458BB}"/>
                <c:ext xmlns:c16="http://schemas.microsoft.com/office/drawing/2014/chart" uri="{C3380CC4-5D6E-409C-BE32-E72D297353CC}">
                  <c16:uniqueId val="{00000058-BD03-422D-83ED-CB52F911FB5C}"/>
                </c:ext>
              </c:extLst>
            </c:dLbl>
            <c:dLbl>
              <c:idx val="2"/>
              <c:layout>
                <c:manualLayout>
                  <c:x val="-5.4779512462339083E-4"/>
                  <c:y val="-2.4743727075521361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59-BD03-422D-83ED-CB52F911FB5C}"/>
                </c:ext>
              </c:extLst>
            </c:dLbl>
            <c:dLbl>
              <c:idx val="9"/>
              <c:delete val="1"/>
              <c:extLst>
                <c:ext xmlns:c15="http://schemas.microsoft.com/office/drawing/2012/chart" uri="{CE6537A1-D6FC-4f65-9D91-7224C49458BB}"/>
                <c:ext xmlns:c16="http://schemas.microsoft.com/office/drawing/2014/chart" uri="{C3380CC4-5D6E-409C-BE32-E72D297353CC}">
                  <c16:uniqueId val="{0000005A-BD03-422D-83ED-CB52F911FB5C}"/>
                </c:ext>
              </c:extLst>
            </c:dLbl>
            <c:dLbl>
              <c:idx val="10"/>
              <c:delete val="1"/>
              <c:extLst>
                <c:ext xmlns:c15="http://schemas.microsoft.com/office/drawing/2012/chart" uri="{CE6537A1-D6FC-4f65-9D91-7224C49458BB}"/>
                <c:ext xmlns:c16="http://schemas.microsoft.com/office/drawing/2014/chart" uri="{C3380CC4-5D6E-409C-BE32-E72D297353CC}">
                  <c16:uniqueId val="{0000005B-BD03-422D-83ED-CB52F911FB5C}"/>
                </c:ext>
              </c:extLst>
            </c:dLbl>
            <c:dLbl>
              <c:idx val="11"/>
              <c:delete val="1"/>
              <c:extLst>
                <c:ext xmlns:c15="http://schemas.microsoft.com/office/drawing/2012/chart" uri="{CE6537A1-D6FC-4f65-9D91-7224C49458BB}"/>
                <c:ext xmlns:c16="http://schemas.microsoft.com/office/drawing/2014/chart" uri="{C3380CC4-5D6E-409C-BE32-E72D297353CC}">
                  <c16:uniqueId val="{0000005C-BD03-422D-83ED-CB52F911FB5C}"/>
                </c:ext>
              </c:extLst>
            </c:dLbl>
            <c:dLbl>
              <c:idx val="12"/>
              <c:delete val="1"/>
              <c:extLst>
                <c:ext xmlns:c15="http://schemas.microsoft.com/office/drawing/2012/chart" uri="{CE6537A1-D6FC-4f65-9D91-7224C49458BB}"/>
                <c:ext xmlns:c16="http://schemas.microsoft.com/office/drawing/2014/chart" uri="{C3380CC4-5D6E-409C-BE32-E72D297353CC}">
                  <c16:uniqueId val="{0000005D-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'!$B$10:$N$10</c:f>
              <c:numCache>
                <c:formatCode>General</c:formatCode>
                <c:ptCount val="13"/>
                <c:pt idx="0">
                  <c:v>0</c:v>
                </c:pt>
                <c:pt idx="1">
                  <c:v>0</c:v>
                </c:pt>
                <c:pt idx="2" formatCode="0">
                  <c:v>4.3979850000000003</c:v>
                </c:pt>
                <c:pt idx="3" formatCode="0">
                  <c:v>15.577925</c:v>
                </c:pt>
                <c:pt idx="4" formatCode="0">
                  <c:v>52.186304</c:v>
                </c:pt>
                <c:pt idx="5" formatCode="0">
                  <c:v>87.569445000000002</c:v>
                </c:pt>
                <c:pt idx="6" formatCode="0">
                  <c:v>88.829955999999996</c:v>
                </c:pt>
                <c:pt idx="7" formatCode="0">
                  <c:v>54.604652000000002</c:v>
                </c:pt>
                <c:pt idx="8" formatCode="0">
                  <c:v>9.0111109999999996</c:v>
                </c:pt>
                <c:pt idx="9">
                  <c:v>0</c:v>
                </c:pt>
                <c:pt idx="10">
                  <c:v>0</c:v>
                </c:pt>
                <c:pt idx="11">
                  <c:v>0</c:v>
                </c:pt>
                <c:pt idx="12">
                  <c:v>0</c:v>
                </c:pt>
              </c:numCache>
            </c:numRef>
          </c:val>
          <c:extLst>
            <c:ext xmlns:c16="http://schemas.microsoft.com/office/drawing/2014/chart" uri="{C3380CC4-5D6E-409C-BE32-E72D297353CC}">
              <c16:uniqueId val="{0000005E-BD03-422D-83ED-CB52F911FB5C}"/>
            </c:ext>
          </c:extLst>
        </c:ser>
        <c:ser>
          <c:idx val="11"/>
          <c:order val="11"/>
          <c:tx>
            <c:strRef>
              <c:f>'Vizualizace - SIGMA var. 2 '!$A$15</c:f>
              <c:strCache>
                <c:ptCount val="1"/>
                <c:pt idx="0">
                  <c:v>DC4</c:v>
                </c:pt>
              </c:strCache>
            </c:strRef>
          </c:tx>
          <c:spPr>
            <a:solidFill>
              <a:srgbClr val="FFF2CC">
                <a:alpha val="70000"/>
              </a:srgbClr>
            </a:solidFill>
            <a:ln w="9525" cmpd="sng">
              <a:solidFill>
                <a:srgbClr val="FFF2CC">
                  <a:alpha val="70196"/>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F-BD03-422D-83ED-CB52F911FB5C}"/>
                </c:ext>
              </c:extLst>
            </c:dLbl>
            <c:dLbl>
              <c:idx val="1"/>
              <c:delete val="1"/>
              <c:extLst>
                <c:ext xmlns:c15="http://schemas.microsoft.com/office/drawing/2012/chart" uri="{CE6537A1-D6FC-4f65-9D91-7224C49458BB}"/>
                <c:ext xmlns:c16="http://schemas.microsoft.com/office/drawing/2014/chart" uri="{C3380CC4-5D6E-409C-BE32-E72D297353CC}">
                  <c16:uniqueId val="{00000060-BD03-422D-83ED-CB52F911FB5C}"/>
                </c:ext>
              </c:extLst>
            </c:dLbl>
            <c:dLbl>
              <c:idx val="2"/>
              <c:delete val="1"/>
              <c:extLst>
                <c:ext xmlns:c15="http://schemas.microsoft.com/office/drawing/2012/chart" uri="{CE6537A1-D6FC-4f65-9D91-7224C49458BB}"/>
                <c:ext xmlns:c16="http://schemas.microsoft.com/office/drawing/2014/chart" uri="{C3380CC4-5D6E-409C-BE32-E72D297353CC}">
                  <c16:uniqueId val="{00000061-BD03-422D-83ED-CB52F911FB5C}"/>
                </c:ext>
              </c:extLst>
            </c:dLbl>
            <c:dLbl>
              <c:idx val="3"/>
              <c:delete val="1"/>
              <c:extLst>
                <c:ext xmlns:c15="http://schemas.microsoft.com/office/drawing/2012/chart" uri="{CE6537A1-D6FC-4f65-9D91-7224C49458BB}"/>
                <c:ext xmlns:c16="http://schemas.microsoft.com/office/drawing/2014/chart" uri="{C3380CC4-5D6E-409C-BE32-E72D297353CC}">
                  <c16:uniqueId val="{00000062-BD03-422D-83ED-CB52F911FB5C}"/>
                </c:ext>
              </c:extLst>
            </c:dLbl>
            <c:dLbl>
              <c:idx val="4"/>
              <c:delete val="1"/>
              <c:extLst>
                <c:ext xmlns:c15="http://schemas.microsoft.com/office/drawing/2012/chart" uri="{CE6537A1-D6FC-4f65-9D91-7224C49458BB}"/>
                <c:ext xmlns:c16="http://schemas.microsoft.com/office/drawing/2014/chart" uri="{C3380CC4-5D6E-409C-BE32-E72D297353CC}">
                  <c16:uniqueId val="{00000063-BD03-422D-83ED-CB52F911FB5C}"/>
                </c:ext>
              </c:extLst>
            </c:dLbl>
            <c:dLbl>
              <c:idx val="5"/>
              <c:delete val="1"/>
              <c:extLst>
                <c:ext xmlns:c15="http://schemas.microsoft.com/office/drawing/2012/chart" uri="{CE6537A1-D6FC-4f65-9D91-7224C49458BB}"/>
                <c:ext xmlns:c16="http://schemas.microsoft.com/office/drawing/2014/chart" uri="{C3380CC4-5D6E-409C-BE32-E72D297353CC}">
                  <c16:uniqueId val="{00000064-BD03-422D-83ED-CB52F911FB5C}"/>
                </c:ext>
              </c:extLst>
            </c:dLbl>
            <c:dLbl>
              <c:idx val="12"/>
              <c:layout>
                <c:manualLayout>
                  <c:x val="-1.1240537867549165E-2"/>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65-BD03-422D-83ED-CB52F911FB5C}"/>
                </c:ext>
              </c:extLst>
            </c:dLbl>
            <c:spPr>
              <a:noFill/>
              <a:ln>
                <a:noFill/>
              </a:ln>
              <a:effectLst/>
            </c:spPr>
            <c:txPr>
              <a:bodyPr/>
              <a:lstStyle/>
              <a:p>
                <a:pPr lvl="0">
                  <a:defRPr sz="800" b="1" i="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'!$B$15:$N$15</c:f>
              <c:numCache>
                <c:formatCode>General</c:formatCode>
                <c:ptCount val="13"/>
                <c:pt idx="3">
                  <c:v>0</c:v>
                </c:pt>
                <c:pt idx="4">
                  <c:v>0</c:v>
                </c:pt>
                <c:pt idx="5">
                  <c:v>0</c:v>
                </c:pt>
                <c:pt idx="6" formatCode="#,##0">
                  <c:v>150</c:v>
                </c:pt>
                <c:pt idx="7" formatCode="#,##0">
                  <c:v>370</c:v>
                </c:pt>
                <c:pt idx="8" formatCode="#,##0">
                  <c:v>550</c:v>
                </c:pt>
                <c:pt idx="9" formatCode="#,##0">
                  <c:v>630</c:v>
                </c:pt>
                <c:pt idx="10" formatCode="#,##0">
                  <c:v>640</c:v>
                </c:pt>
                <c:pt idx="11" formatCode="#,##0">
                  <c:v>660</c:v>
                </c:pt>
                <c:pt idx="12" formatCode="#,##0">
                  <c:v>670</c:v>
                </c:pt>
              </c:numCache>
            </c:numRef>
          </c:val>
          <c:extLst>
            <c:ext xmlns:c16="http://schemas.microsoft.com/office/drawing/2014/chart" uri="{C3380CC4-5D6E-409C-BE32-E72D297353CC}">
              <c16:uniqueId val="{00000066-BD03-422D-83ED-CB52F911FB5C}"/>
            </c:ext>
          </c:extLst>
        </c:ser>
        <c:ser>
          <c:idx val="12"/>
          <c:order val="12"/>
          <c:tx>
            <c:strRef>
              <c:f>'Vizualizace - SIGMA var. 2 '!$A$16</c:f>
              <c:strCache>
                <c:ptCount val="1"/>
                <c:pt idx="0">
                  <c:v>DC5</c:v>
                </c:pt>
              </c:strCache>
            </c:strRef>
          </c:tx>
          <c:spPr>
            <a:solidFill>
              <a:srgbClr val="CCCCCC">
                <a:alpha val="70000"/>
              </a:srgbClr>
            </a:solidFill>
            <a:ln w="9525" cmpd="sng">
              <a:solidFill>
                <a:srgbClr val="CCCCCC">
                  <a:alpha val="70196"/>
                </a:srgbClr>
              </a:solidFill>
            </a:ln>
          </c:spPr>
          <c:cat>
            <c:numRef>
              <c:f>'Vizualizace - SIGMA var. 2 '!$B$3:$N$3</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'Vizualizace - SIGMA var. 2 '!$B$16:$N$16</c:f>
              <c:numCache>
                <c:formatCode>General</c:formatCode>
                <c:ptCount val="13"/>
                <c:pt idx="3">
                  <c:v>0</c:v>
                </c:pt>
                <c:pt idx="4">
                  <c:v>0</c:v>
                </c:pt>
                <c:pt idx="5">
                  <c:v>0</c:v>
                </c:pt>
                <c:pt idx="6">
                  <c:v>0</c:v>
                </c:pt>
                <c:pt idx="7">
                  <c:v>210</c:v>
                </c:pt>
                <c:pt idx="8">
                  <c:v>300</c:v>
                </c:pt>
                <c:pt idx="9">
                  <c:v>400</c:v>
                </c:pt>
                <c:pt idx="10">
                  <c:v>450</c:v>
                </c:pt>
                <c:pt idx="11">
                  <c:v>450</c:v>
                </c:pt>
                <c:pt idx="12">
                  <c:v>470</c:v>
                </c:pt>
              </c:numCache>
            </c:numRef>
          </c:val>
          <c:extLst>
            <c:ext xmlns:c16="http://schemas.microsoft.com/office/drawing/2014/chart" uri="{C3380CC4-5D6E-409C-BE32-E72D297353CC}">
              <c16:uniqueId val="{00000067-BD03-422D-83ED-CB52F911FB5C}"/>
            </c:ext>
          </c:extLst>
        </c:ser>
        <c:dLbls>
          <c:showLegendKey val="0"/>
          <c:showVal val="0"/>
          <c:showCatName val="0"/>
          <c:showSerName val="0"/>
          <c:showPercent val="0"/>
          <c:showBubbleSize val="0"/>
        </c:dLbls>
        <c:axId val="786599630"/>
        <c:axId val="116157662"/>
      </c:areaChart>
      <c:catAx>
        <c:axId val="786599630"/>
        <c:scaling>
          <c:orientation val="minMax"/>
        </c:scaling>
        <c:delete val="0"/>
        <c:axPos val="b"/>
        <c:title>
          <c:tx>
            <c:rich>
              <a:bodyPr/>
              <a:lstStyle/>
              <a:p>
                <a:pPr lvl="0">
                  <a:defRPr b="0">
                    <a:solidFill>
                      <a:srgbClr val="000000"/>
                    </a:solidFill>
                    <a:latin typeface="+mn-lt"/>
                  </a:defRPr>
                </a:pPr>
                <a:endParaRPr lang="cs-CZ"/>
              </a:p>
            </c:rich>
          </c:tx>
          <c:overlay val="0"/>
        </c:title>
        <c:numFmt formatCode="General" sourceLinked="1"/>
        <c:majorTickMark val="none"/>
        <c:minorTickMark val="none"/>
        <c:tickLblPos val="nextTo"/>
        <c:txPr>
          <a:bodyPr/>
          <a:lstStyle/>
          <a:p>
            <a:pPr lvl="0">
              <a:defRPr b="0">
                <a:solidFill>
                  <a:srgbClr val="000000"/>
                </a:solidFill>
                <a:latin typeface="+mn-lt"/>
              </a:defRPr>
            </a:pPr>
            <a:endParaRPr lang="cs-CZ"/>
          </a:p>
        </c:txPr>
        <c:crossAx val="116157662"/>
        <c:crosses val="autoZero"/>
        <c:auto val="1"/>
        <c:lblAlgn val="ctr"/>
        <c:lblOffset val="100"/>
        <c:noMultiLvlLbl val="1"/>
      </c:catAx>
      <c:valAx>
        <c:axId val="116157662"/>
        <c:scaling>
          <c:orientation val="minMax"/>
        </c:scaling>
        <c:delete val="0"/>
        <c:axPos val="l"/>
        <c:majorGridlines>
          <c:spPr>
            <a:ln>
              <a:solidFill>
                <a:srgbClr val="B7B7B7"/>
              </a:solidFill>
            </a:ln>
          </c:spPr>
        </c:majorGridlines>
        <c:minorGridlines>
          <c:spPr>
            <a:ln>
              <a:solidFill>
                <a:srgbClr val="CCCCCC">
                  <a:alpha val="0"/>
                </a:srgbClr>
              </a:solidFill>
            </a:ln>
          </c:spPr>
        </c:minorGridlines>
        <c:title>
          <c:tx>
            <c:rich>
              <a:bodyPr/>
              <a:lstStyle/>
              <a:p>
                <a:pPr lvl="0">
                  <a:defRPr b="0">
                    <a:solidFill>
                      <a:srgbClr val="000000"/>
                    </a:solidFill>
                    <a:latin typeface="+mn-lt"/>
                  </a:defRPr>
                </a:pPr>
                <a:r>
                  <a:rPr lang="cs-CZ" b="0">
                    <a:solidFill>
                      <a:srgbClr val="000000"/>
                    </a:solidFill>
                    <a:latin typeface="+mn-lt"/>
                  </a:rPr>
                  <a:t>Rozpočet programu ze SR (v mil. Kč)</a:t>
                </a:r>
              </a:p>
            </c:rich>
          </c:tx>
          <c:overlay val="0"/>
        </c:title>
        <c:numFmt formatCode="#,##0" sourceLinked="0"/>
        <c:majorTickMark val="none"/>
        <c:minorTickMark val="none"/>
        <c:tickLblPos val="nextTo"/>
        <c:spPr>
          <a:ln/>
        </c:spPr>
        <c:txPr>
          <a:bodyPr/>
          <a:lstStyle/>
          <a:p>
            <a:pPr lvl="0">
              <a:defRPr b="0">
                <a:solidFill>
                  <a:srgbClr val="000000"/>
                </a:solidFill>
                <a:latin typeface="+mn-lt"/>
              </a:defRPr>
            </a:pPr>
            <a:endParaRPr lang="cs-CZ"/>
          </a:p>
        </c:txPr>
        <c:crossAx val="786599630"/>
        <c:crosses val="autoZero"/>
        <c:crossBetween val="midCat"/>
      </c:valAx>
    </c:plotArea>
    <c:legend>
      <c:legendPos val="b"/>
      <c:overlay val="0"/>
      <c:txPr>
        <a:bodyPr/>
        <a:lstStyle/>
        <a:p>
          <a:pPr lvl="0">
            <a:defRPr sz="1600" b="0">
              <a:solidFill>
                <a:srgbClr val="1A1A1A"/>
              </a:solidFill>
              <a:latin typeface="+mn-lt"/>
            </a:defRPr>
          </a:pPr>
          <a:endParaRPr lang="cs-CZ"/>
        </a:p>
      </c:txPr>
    </c:legend>
    <c:plotVisOnly val="0"/>
    <c:dispBlanksAs val="zero"/>
    <c:showDLblsOverMax val="1"/>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1"/>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areaChart>
        <c:grouping val="stacked"/>
        <c:varyColors val="1"/>
        <c:ser>
          <c:idx val="0"/>
          <c:order val="0"/>
          <c:tx>
            <c:strRef>
              <c:f>Vizualiazce!$A$6</c:f>
              <c:strCache>
                <c:ptCount val="1"/>
                <c:pt idx="0">
                  <c:v>GAMA</c:v>
                </c:pt>
              </c:strCache>
            </c:strRef>
          </c:tx>
          <c:spPr>
            <a:solidFill>
              <a:srgbClr val="A4C2F4">
                <a:alpha val="70000"/>
              </a:srgbClr>
            </a:solidFill>
            <a:ln w="9525" cmpd="sng">
              <a:solidFill>
                <a:srgbClr val="A4C2F4">
                  <a:alpha val="100000"/>
                </a:srgbClr>
              </a:solidFill>
            </a:ln>
          </c:spPr>
          <c:dLbls>
            <c:dLbl>
              <c:idx val="0"/>
              <c:layout>
                <c:manualLayout>
                  <c:x val="9.6688421561518002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01-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02-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03-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04-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05-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06-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07-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08-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09-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0A-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Vizualiazce!$B$6:$N$6</c:f>
              <c:numCache>
                <c:formatCode>General</c:formatCode>
                <c:ptCount val="13"/>
                <c:pt idx="0">
                  <c:v>392</c:v>
                </c:pt>
                <c:pt idx="1">
                  <c:v>365</c:v>
                </c:pt>
                <c:pt idx="2">
                  <c:v>359</c:v>
                </c:pt>
              </c:numCache>
            </c:numRef>
          </c:val>
          <c:extLst>
            <c:ext xmlns:c16="http://schemas.microsoft.com/office/drawing/2014/chart" uri="{C3380CC4-5D6E-409C-BE32-E72D297353CC}">
              <c16:uniqueId val="{0000000B-2823-4783-848E-025482005EEE}"/>
            </c:ext>
          </c:extLst>
        </c:ser>
        <c:ser>
          <c:idx val="1"/>
          <c:order val="1"/>
          <c:tx>
            <c:strRef>
              <c:f>Vizualiazce!$A$10</c:f>
              <c:strCache>
                <c:ptCount val="1"/>
                <c:pt idx="0">
                  <c:v>GAMA 2</c:v>
                </c:pt>
              </c:strCache>
            </c:strRef>
          </c:tx>
          <c:spPr>
            <a:solidFill>
              <a:srgbClr val="3C78D8">
                <a:alpha val="70000"/>
              </a:srgbClr>
            </a:solidFill>
            <a:ln w="9525" cmpd="sng">
              <a:solidFill>
                <a:srgbClr val="3C78D8">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0C-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0D-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0E-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0F-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10-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11-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12-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13-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14-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15-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Vizualiazce!$B$10:$N$10</c:f>
              <c:numCache>
                <c:formatCode>General</c:formatCode>
                <c:ptCount val="13"/>
                <c:pt idx="3">
                  <c:v>180</c:v>
                </c:pt>
                <c:pt idx="4">
                  <c:v>185</c:v>
                </c:pt>
                <c:pt idx="5">
                  <c:v>185</c:v>
                </c:pt>
              </c:numCache>
            </c:numRef>
          </c:val>
          <c:extLst>
            <c:ext xmlns:c16="http://schemas.microsoft.com/office/drawing/2014/chart" uri="{C3380CC4-5D6E-409C-BE32-E72D297353CC}">
              <c16:uniqueId val="{00000016-2823-4783-848E-025482005EEE}"/>
            </c:ext>
          </c:extLst>
        </c:ser>
        <c:ser>
          <c:idx val="2"/>
          <c:order val="2"/>
          <c:tx>
            <c:strRef>
              <c:f>Vizualiazce!$A$13</c:f>
              <c:strCache>
                <c:ptCount val="1"/>
                <c:pt idx="0">
                  <c:v>DC1</c:v>
                </c:pt>
              </c:strCache>
            </c:strRef>
          </c:tx>
          <c:spPr>
            <a:solidFill>
              <a:srgbClr val="1C4587">
                <a:alpha val="70000"/>
              </a:srgbClr>
            </a:solidFill>
            <a:ln w="9525" cmpd="sng">
              <a:solidFill>
                <a:srgbClr val="1C4587">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17-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18-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19-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1A-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1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1C-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Vizualiazce!$B$13:$N$13</c:f>
              <c:numCache>
                <c:formatCode>General</c:formatCode>
                <c:ptCount val="13"/>
                <c:pt idx="6" formatCode="#,##0">
                  <c:v>130</c:v>
                </c:pt>
                <c:pt idx="7" formatCode="#,##0">
                  <c:v>160</c:v>
                </c:pt>
                <c:pt idx="8" formatCode="#,##0">
                  <c:v>130</c:v>
                </c:pt>
                <c:pt idx="9" formatCode="#,##0">
                  <c:v>130</c:v>
                </c:pt>
                <c:pt idx="10" formatCode="#,##0">
                  <c:v>110</c:v>
                </c:pt>
                <c:pt idx="11" formatCode="#,##0">
                  <c:v>130</c:v>
                </c:pt>
                <c:pt idx="12" formatCode="#,##0">
                  <c:v>140</c:v>
                </c:pt>
              </c:numCache>
            </c:numRef>
          </c:val>
          <c:extLst>
            <c:ext xmlns:c16="http://schemas.microsoft.com/office/drawing/2014/chart" uri="{C3380CC4-5D6E-409C-BE32-E72D297353CC}">
              <c16:uniqueId val="{0000001D-2823-4783-848E-025482005EEE}"/>
            </c:ext>
          </c:extLst>
        </c:ser>
        <c:ser>
          <c:idx val="3"/>
          <c:order val="3"/>
          <c:tx>
            <c:strRef>
              <c:f>Vizualiazce!$A$8</c:f>
              <c:strCache>
                <c:ptCount val="1"/>
                <c:pt idx="0">
                  <c:v>ZÉTA</c:v>
                </c:pt>
              </c:strCache>
            </c:strRef>
          </c:tx>
          <c:spPr>
            <a:solidFill>
              <a:srgbClr val="CC0000">
                <a:alpha val="70000"/>
              </a:srgbClr>
            </a:solidFill>
            <a:ln w="9525" cmpd="sng">
              <a:solidFill>
                <a:srgbClr val="CC0000">
                  <a:alpha val="100000"/>
                </a:srgbClr>
              </a:solidFill>
            </a:ln>
          </c:spPr>
          <c:dLbls>
            <c:dLbl>
              <c:idx val="0"/>
              <c:layout>
                <c:manualLayout>
                  <c:x val="8.7019579405366119E-3"/>
                  <c:y val="2.875112309074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1F-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20-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21-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22-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23-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24-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25-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Vizualiazce!$B$8:$N$8</c:f>
              <c:numCache>
                <c:formatCode>General</c:formatCode>
                <c:ptCount val="13"/>
                <c:pt idx="0">
                  <c:v>12</c:v>
                </c:pt>
                <c:pt idx="1">
                  <c:v>164</c:v>
                </c:pt>
                <c:pt idx="2">
                  <c:v>314</c:v>
                </c:pt>
                <c:pt idx="3">
                  <c:v>350</c:v>
                </c:pt>
                <c:pt idx="4">
                  <c:v>230</c:v>
                </c:pt>
                <c:pt idx="5">
                  <c:v>65</c:v>
                </c:pt>
              </c:numCache>
            </c:numRef>
          </c:val>
          <c:extLst>
            <c:ext xmlns:c16="http://schemas.microsoft.com/office/drawing/2014/chart" uri="{C3380CC4-5D6E-409C-BE32-E72D297353CC}">
              <c16:uniqueId val="{00000026-2823-4783-848E-025482005EEE}"/>
            </c:ext>
          </c:extLst>
        </c:ser>
        <c:ser>
          <c:idx val="4"/>
          <c:order val="4"/>
          <c:tx>
            <c:strRef>
              <c:f>Vizualiazce!$A$14</c:f>
              <c:strCache>
                <c:ptCount val="1"/>
                <c:pt idx="0">
                  <c:v>DC2</c:v>
                </c:pt>
              </c:strCache>
            </c:strRef>
          </c:tx>
          <c:spPr>
            <a:solidFill>
              <a:srgbClr val="E06666">
                <a:alpha val="70000"/>
              </a:srgbClr>
            </a:solidFill>
            <a:ln w="9525" cmpd="sng">
              <a:solidFill>
                <a:srgbClr val="E06666">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27-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28-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29-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2A-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2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2C-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Vizualiazce!$B$14:$N$14</c:f>
              <c:numCache>
                <c:formatCode>General</c:formatCode>
                <c:ptCount val="13"/>
                <c:pt idx="6" formatCode="#,##0">
                  <c:v>50</c:v>
                </c:pt>
                <c:pt idx="7" formatCode="#,##0">
                  <c:v>240</c:v>
                </c:pt>
                <c:pt idx="8" formatCode="#,##0">
                  <c:v>300</c:v>
                </c:pt>
                <c:pt idx="9" formatCode="#,##0">
                  <c:v>250</c:v>
                </c:pt>
                <c:pt idx="10" formatCode="#,##0">
                  <c:v>250</c:v>
                </c:pt>
                <c:pt idx="11" formatCode="#,##0">
                  <c:v>260</c:v>
                </c:pt>
                <c:pt idx="12" formatCode="#,##0">
                  <c:v>230</c:v>
                </c:pt>
              </c:numCache>
            </c:numRef>
          </c:val>
          <c:extLst>
            <c:ext xmlns:c16="http://schemas.microsoft.com/office/drawing/2014/chart" uri="{C3380CC4-5D6E-409C-BE32-E72D297353CC}">
              <c16:uniqueId val="{0000002D-2823-4783-848E-025482005EEE}"/>
            </c:ext>
          </c:extLst>
        </c:ser>
        <c:ser>
          <c:idx val="5"/>
          <c:order val="5"/>
          <c:tx>
            <c:strRef>
              <c:f>Vizualiazce!$A$5</c:f>
              <c:strCache>
                <c:ptCount val="1"/>
                <c:pt idx="0">
                  <c:v>OMEGA</c:v>
                </c:pt>
              </c:strCache>
            </c:strRef>
          </c:tx>
          <c:spPr>
            <a:solidFill>
              <a:srgbClr val="0C343D">
                <a:alpha val="70000"/>
              </a:srgbClr>
            </a:solidFill>
            <a:ln w="9525" cmpd="sng">
              <a:solidFill>
                <a:srgbClr val="0C343D">
                  <a:alpha val="100000"/>
                </a:srgbClr>
              </a:solidFill>
            </a:ln>
          </c:spPr>
          <c:dLbls>
            <c:dLbl>
              <c:idx val="0"/>
              <c:layout>
                <c:manualLayout>
                  <c:x val="8.7019579405366119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E-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2F-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30-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31-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32-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33-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34-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35-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36-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37-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38-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39-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3A-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Vizualiazce!$B$5:$N$5</c:f>
              <c:numCache>
                <c:formatCode>General</c:formatCode>
                <c:ptCount val="13"/>
                <c:pt idx="0">
                  <c:v>52</c:v>
                </c:pt>
              </c:numCache>
            </c:numRef>
          </c:val>
          <c:extLst>
            <c:ext xmlns:c16="http://schemas.microsoft.com/office/drawing/2014/chart" uri="{C3380CC4-5D6E-409C-BE32-E72D297353CC}">
              <c16:uniqueId val="{0000003B-2823-4783-848E-025482005EEE}"/>
            </c:ext>
          </c:extLst>
        </c:ser>
        <c:ser>
          <c:idx val="6"/>
          <c:order val="6"/>
          <c:tx>
            <c:strRef>
              <c:f>Vizualiazce!$A$9</c:f>
              <c:strCache>
                <c:ptCount val="1"/>
                <c:pt idx="0">
                  <c:v>ÉTA</c:v>
                </c:pt>
              </c:strCache>
            </c:strRef>
          </c:tx>
          <c:spPr>
            <a:solidFill>
              <a:srgbClr val="45818E">
                <a:alpha val="70000"/>
              </a:srgbClr>
            </a:solidFill>
            <a:ln w="9525" cmpd="sng">
              <a:solidFill>
                <a:srgbClr val="45818E">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3C-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3D-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3E-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3F-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40-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41-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42-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Vizualiazce!$B$9:$N$9</c:f>
              <c:numCache>
                <c:formatCode>General</c:formatCode>
                <c:ptCount val="13"/>
                <c:pt idx="1">
                  <c:v>270</c:v>
                </c:pt>
                <c:pt idx="2">
                  <c:v>358</c:v>
                </c:pt>
                <c:pt idx="3">
                  <c:v>473</c:v>
                </c:pt>
                <c:pt idx="4">
                  <c:v>475</c:v>
                </c:pt>
                <c:pt idx="5">
                  <c:v>475</c:v>
                </c:pt>
                <c:pt idx="6">
                  <c:v>350</c:v>
                </c:pt>
              </c:numCache>
            </c:numRef>
          </c:val>
          <c:extLst>
            <c:ext xmlns:c16="http://schemas.microsoft.com/office/drawing/2014/chart" uri="{C3380CC4-5D6E-409C-BE32-E72D297353CC}">
              <c16:uniqueId val="{00000043-2823-4783-848E-025482005EEE}"/>
            </c:ext>
          </c:extLst>
        </c:ser>
        <c:ser>
          <c:idx val="7"/>
          <c:order val="7"/>
          <c:tx>
            <c:strRef>
              <c:f>Vizualiazce!$A$15</c:f>
              <c:strCache>
                <c:ptCount val="1"/>
                <c:pt idx="0">
                  <c:v>DC3</c:v>
                </c:pt>
              </c:strCache>
            </c:strRef>
          </c:tx>
          <c:spPr>
            <a:solidFill>
              <a:srgbClr val="A2C4C9">
                <a:alpha val="70000"/>
              </a:srgbClr>
            </a:solidFill>
            <a:ln w="9525" cmpd="sng">
              <a:solidFill>
                <a:srgbClr val="A2C4C9">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44-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45-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46-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47-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48-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49-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Vizualiazce!$B$15:$N$15</c:f>
              <c:numCache>
                <c:formatCode>General</c:formatCode>
                <c:ptCount val="13"/>
                <c:pt idx="6" formatCode="#,##0">
                  <c:v>60</c:v>
                </c:pt>
                <c:pt idx="7" formatCode="#,##0">
                  <c:v>280</c:v>
                </c:pt>
                <c:pt idx="8" formatCode="#,##0">
                  <c:v>370</c:v>
                </c:pt>
                <c:pt idx="9" formatCode="#,##0">
                  <c:v>350</c:v>
                </c:pt>
                <c:pt idx="10" formatCode="#,##0">
                  <c:v>350</c:v>
                </c:pt>
                <c:pt idx="11" formatCode="#,##0">
                  <c:v>390</c:v>
                </c:pt>
                <c:pt idx="12" formatCode="#,##0">
                  <c:v>430</c:v>
                </c:pt>
              </c:numCache>
            </c:numRef>
          </c:val>
          <c:extLst>
            <c:ext xmlns:c16="http://schemas.microsoft.com/office/drawing/2014/chart" uri="{C3380CC4-5D6E-409C-BE32-E72D297353CC}">
              <c16:uniqueId val="{0000004A-2823-4783-848E-025482005EEE}"/>
            </c:ext>
          </c:extLst>
        </c:ser>
        <c:ser>
          <c:idx val="8"/>
          <c:order val="8"/>
          <c:tx>
            <c:strRef>
              <c:f>Vizualiazce!$A$7</c:f>
              <c:strCache>
                <c:ptCount val="1"/>
                <c:pt idx="0">
                  <c:v>DELTA</c:v>
                </c:pt>
              </c:strCache>
            </c:strRef>
          </c:tx>
          <c:spPr>
            <a:solidFill>
              <a:srgbClr val="7F6000">
                <a:alpha val="70000"/>
              </a:srgbClr>
            </a:solidFill>
            <a:ln w="9525" cmpd="sng">
              <a:solidFill>
                <a:srgbClr val="7F6000">
                  <a:alpha val="100000"/>
                </a:srgbClr>
              </a:solidFill>
            </a:ln>
          </c:spPr>
          <c:dLbls>
            <c:dLbl>
              <c:idx val="0"/>
              <c:layout>
                <c:manualLayout>
                  <c:x val="1.0635726371766982E-2"/>
                  <c:y val="-3.5938903863432822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4B-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4C-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4D-2823-4783-848E-025482005EEE}"/>
                </c:ext>
              </c:extLst>
            </c:dLbl>
            <c:dLbl>
              <c:idx val="7"/>
              <c:delete val="1"/>
              <c:extLst>
                <c:ext xmlns:c15="http://schemas.microsoft.com/office/drawing/2012/chart" uri="{CE6537A1-D6FC-4f65-9D91-7224C49458BB}"/>
                <c:ext xmlns:c16="http://schemas.microsoft.com/office/drawing/2014/chart" uri="{C3380CC4-5D6E-409C-BE32-E72D297353CC}">
                  <c16:uniqueId val="{0000004E-2823-4783-848E-025482005EEE}"/>
                </c:ext>
              </c:extLst>
            </c:dLbl>
            <c:dLbl>
              <c:idx val="8"/>
              <c:delete val="1"/>
              <c:extLst>
                <c:ext xmlns:c15="http://schemas.microsoft.com/office/drawing/2012/chart" uri="{CE6537A1-D6FC-4f65-9D91-7224C49458BB}"/>
                <c:ext xmlns:c16="http://schemas.microsoft.com/office/drawing/2014/chart" uri="{C3380CC4-5D6E-409C-BE32-E72D297353CC}">
                  <c16:uniqueId val="{0000004F-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50-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51-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52-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5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Vizualiazce!$B$7:$N$7</c:f>
              <c:numCache>
                <c:formatCode>General</c:formatCode>
                <c:ptCount val="13"/>
                <c:pt idx="0">
                  <c:v>109</c:v>
                </c:pt>
                <c:pt idx="1">
                  <c:v>231</c:v>
                </c:pt>
                <c:pt idx="2">
                  <c:v>200</c:v>
                </c:pt>
                <c:pt idx="3">
                  <c:v>50</c:v>
                </c:pt>
                <c:pt idx="4">
                  <c:v>50</c:v>
                </c:pt>
              </c:numCache>
            </c:numRef>
          </c:val>
          <c:extLst>
            <c:ext xmlns:c16="http://schemas.microsoft.com/office/drawing/2014/chart" uri="{C3380CC4-5D6E-409C-BE32-E72D297353CC}">
              <c16:uniqueId val="{00000054-2823-4783-848E-025482005EEE}"/>
            </c:ext>
          </c:extLst>
        </c:ser>
        <c:ser>
          <c:idx val="9"/>
          <c:order val="9"/>
          <c:tx>
            <c:strRef>
              <c:f>Vizualiazce!$A$12</c:f>
              <c:strCache>
                <c:ptCount val="1"/>
                <c:pt idx="0">
                  <c:v>DELTA 2</c:v>
                </c:pt>
              </c:strCache>
            </c:strRef>
          </c:tx>
          <c:spPr>
            <a:solidFill>
              <a:srgbClr val="F1C232">
                <a:alpha val="70000"/>
              </a:srgbClr>
            </a:solidFill>
            <a:ln w="9525" cmpd="sng">
              <a:solidFill>
                <a:srgbClr val="F1C232">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5-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56-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57-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58-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59-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5A-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5B-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Vizualiazce!$B$12:$N$12</c:f>
              <c:numCache>
                <c:formatCode>General</c:formatCode>
                <c:ptCount val="13"/>
                <c:pt idx="3">
                  <c:v>150</c:v>
                </c:pt>
                <c:pt idx="4">
                  <c:v>250</c:v>
                </c:pt>
                <c:pt idx="5">
                  <c:v>250</c:v>
                </c:pt>
                <c:pt idx="6">
                  <c:v>275</c:v>
                </c:pt>
                <c:pt idx="7">
                  <c:v>200</c:v>
                </c:pt>
                <c:pt idx="8">
                  <c:v>100</c:v>
                </c:pt>
              </c:numCache>
            </c:numRef>
          </c:val>
          <c:extLst>
            <c:ext xmlns:c16="http://schemas.microsoft.com/office/drawing/2014/chart" uri="{C3380CC4-5D6E-409C-BE32-E72D297353CC}">
              <c16:uniqueId val="{0000005C-2823-4783-848E-025482005EEE}"/>
            </c:ext>
          </c:extLst>
        </c:ser>
        <c:ser>
          <c:idx val="10"/>
          <c:order val="10"/>
          <c:tx>
            <c:strRef>
              <c:f>Vizualiazce!$A$11</c:f>
              <c:strCache>
                <c:ptCount val="1"/>
                <c:pt idx="0">
                  <c:v>COFUNDy</c:v>
                </c:pt>
              </c:strCache>
            </c:strRef>
          </c:tx>
          <c:spPr>
            <a:solidFill>
              <a:srgbClr val="FFE599">
                <a:alpha val="70000"/>
              </a:srgbClr>
            </a:solidFill>
            <a:ln w="9525" cmpd="sng">
              <a:solidFill>
                <a:srgbClr val="FFE599">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5D-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5E-2823-4783-848E-025482005EEE}"/>
                </c:ext>
              </c:extLst>
            </c:dLbl>
            <c:dLbl>
              <c:idx val="2"/>
              <c:layout>
                <c:manualLayout>
                  <c:x val="-9.6688421561521556E-4"/>
                  <c:y val="-3.593890386343216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5F-2823-4783-848E-025482005EEE}"/>
                </c:ext>
              </c:extLst>
            </c:dLbl>
            <c:dLbl>
              <c:idx val="9"/>
              <c:delete val="1"/>
              <c:extLst>
                <c:ext xmlns:c15="http://schemas.microsoft.com/office/drawing/2012/chart" uri="{CE6537A1-D6FC-4f65-9D91-7224C49458BB}"/>
                <c:ext xmlns:c16="http://schemas.microsoft.com/office/drawing/2014/chart" uri="{C3380CC4-5D6E-409C-BE32-E72D297353CC}">
                  <c16:uniqueId val="{00000060-2823-4783-848E-025482005EEE}"/>
                </c:ext>
              </c:extLst>
            </c:dLbl>
            <c:dLbl>
              <c:idx val="10"/>
              <c:delete val="1"/>
              <c:extLst>
                <c:ext xmlns:c15="http://schemas.microsoft.com/office/drawing/2012/chart" uri="{CE6537A1-D6FC-4f65-9D91-7224C49458BB}"/>
                <c:ext xmlns:c16="http://schemas.microsoft.com/office/drawing/2014/chart" uri="{C3380CC4-5D6E-409C-BE32-E72D297353CC}">
                  <c16:uniqueId val="{00000061-2823-4783-848E-025482005EEE}"/>
                </c:ext>
              </c:extLst>
            </c:dLbl>
            <c:dLbl>
              <c:idx val="11"/>
              <c:delete val="1"/>
              <c:extLst>
                <c:ext xmlns:c15="http://schemas.microsoft.com/office/drawing/2012/chart" uri="{CE6537A1-D6FC-4f65-9D91-7224C49458BB}"/>
                <c:ext xmlns:c16="http://schemas.microsoft.com/office/drawing/2014/chart" uri="{C3380CC4-5D6E-409C-BE32-E72D297353CC}">
                  <c16:uniqueId val="{00000062-2823-4783-848E-025482005EEE}"/>
                </c:ext>
              </c:extLst>
            </c:dLbl>
            <c:dLbl>
              <c:idx val="12"/>
              <c:delete val="1"/>
              <c:extLst>
                <c:ext xmlns:c15="http://schemas.microsoft.com/office/drawing/2012/chart" uri="{CE6537A1-D6FC-4f65-9D91-7224C49458BB}"/>
                <c:ext xmlns:c16="http://schemas.microsoft.com/office/drawing/2014/chart" uri="{C3380CC4-5D6E-409C-BE32-E72D297353CC}">
                  <c16:uniqueId val="{0000006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Vizualiazce!$B$11:$N$11</c:f>
              <c:numCache>
                <c:formatCode>General</c:formatCode>
                <c:ptCount val="13"/>
                <c:pt idx="2">
                  <c:v>4</c:v>
                </c:pt>
                <c:pt idx="3">
                  <c:v>16</c:v>
                </c:pt>
                <c:pt idx="4">
                  <c:v>52</c:v>
                </c:pt>
                <c:pt idx="5">
                  <c:v>88</c:v>
                </c:pt>
                <c:pt idx="6">
                  <c:v>89</c:v>
                </c:pt>
                <c:pt idx="7">
                  <c:v>55</c:v>
                </c:pt>
                <c:pt idx="8">
                  <c:v>9</c:v>
                </c:pt>
              </c:numCache>
            </c:numRef>
          </c:val>
          <c:extLst>
            <c:ext xmlns:c16="http://schemas.microsoft.com/office/drawing/2014/chart" uri="{C3380CC4-5D6E-409C-BE32-E72D297353CC}">
              <c16:uniqueId val="{00000064-2823-4783-848E-025482005EEE}"/>
            </c:ext>
          </c:extLst>
        </c:ser>
        <c:ser>
          <c:idx val="11"/>
          <c:order val="11"/>
          <c:tx>
            <c:strRef>
              <c:f>Vizualiazce!$A$16</c:f>
              <c:strCache>
                <c:ptCount val="1"/>
                <c:pt idx="0">
                  <c:v>DC4</c:v>
                </c:pt>
              </c:strCache>
            </c:strRef>
          </c:tx>
          <c:spPr>
            <a:solidFill>
              <a:srgbClr val="FFF2CC">
                <a:alpha val="70000"/>
              </a:srgbClr>
            </a:solidFill>
            <a:ln w="9525" cmpd="sng">
              <a:solidFill>
                <a:srgbClr val="FFF2CC">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65-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66-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67-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68-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69-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6A-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6B-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Vizualiazce!$B$16:$N$16</c:f>
              <c:numCache>
                <c:formatCode>General</c:formatCode>
                <c:ptCount val="13"/>
                <c:pt idx="6" formatCode="#,##0">
                  <c:v>0</c:v>
                </c:pt>
                <c:pt idx="7" formatCode="#,##0">
                  <c:v>40</c:v>
                </c:pt>
                <c:pt idx="8" formatCode="#,##0">
                  <c:v>160</c:v>
                </c:pt>
                <c:pt idx="9" formatCode="#,##0">
                  <c:v>240</c:v>
                </c:pt>
                <c:pt idx="10" formatCode="#,##0">
                  <c:v>250</c:v>
                </c:pt>
                <c:pt idx="11" formatCode="#,##0">
                  <c:v>180</c:v>
                </c:pt>
                <c:pt idx="12" formatCode="#,##0">
                  <c:v>160</c:v>
                </c:pt>
              </c:numCache>
            </c:numRef>
          </c:val>
          <c:extLst>
            <c:ext xmlns:c16="http://schemas.microsoft.com/office/drawing/2014/chart" uri="{C3380CC4-5D6E-409C-BE32-E72D297353CC}">
              <c16:uniqueId val="{0000006C-2823-4783-848E-025482005EEE}"/>
            </c:ext>
          </c:extLst>
        </c:ser>
        <c:ser>
          <c:idx val="12"/>
          <c:order val="12"/>
          <c:tx>
            <c:strRef>
              <c:f>Vizualiazce!$A$17</c:f>
              <c:strCache>
                <c:ptCount val="1"/>
                <c:pt idx="0">
                  <c:v>DC5</c:v>
                </c:pt>
              </c:strCache>
            </c:strRef>
          </c:tx>
          <c:spPr>
            <a:solidFill>
              <a:srgbClr val="CCCCCC">
                <a:alpha val="70000"/>
              </a:srgbClr>
            </a:solidFill>
            <a:ln w="9525" cmpd="sng">
              <a:solidFill>
                <a:srgbClr val="CCCCCC">
                  <a:alpha val="100000"/>
                </a:srgbClr>
              </a:solidFill>
            </a:ln>
          </c:spPr>
          <c:dLbls>
            <c:dLbl>
              <c:idx val="0"/>
              <c:delete val="1"/>
              <c:extLst>
                <c:ext xmlns:c15="http://schemas.microsoft.com/office/drawing/2012/chart" uri="{CE6537A1-D6FC-4f65-9D91-7224C49458BB}"/>
                <c:ext xmlns:c16="http://schemas.microsoft.com/office/drawing/2014/chart" uri="{C3380CC4-5D6E-409C-BE32-E72D297353CC}">
                  <c16:uniqueId val="{0000006D-2823-4783-848E-025482005EEE}"/>
                </c:ext>
              </c:extLst>
            </c:dLbl>
            <c:dLbl>
              <c:idx val="1"/>
              <c:delete val="1"/>
              <c:extLst>
                <c:ext xmlns:c15="http://schemas.microsoft.com/office/drawing/2012/chart" uri="{CE6537A1-D6FC-4f65-9D91-7224C49458BB}"/>
                <c:ext xmlns:c16="http://schemas.microsoft.com/office/drawing/2014/chart" uri="{C3380CC4-5D6E-409C-BE32-E72D297353CC}">
                  <c16:uniqueId val="{0000006E-2823-4783-848E-025482005EEE}"/>
                </c:ext>
              </c:extLst>
            </c:dLbl>
            <c:dLbl>
              <c:idx val="2"/>
              <c:delete val="1"/>
              <c:extLst>
                <c:ext xmlns:c15="http://schemas.microsoft.com/office/drawing/2012/chart" uri="{CE6537A1-D6FC-4f65-9D91-7224C49458BB}"/>
                <c:ext xmlns:c16="http://schemas.microsoft.com/office/drawing/2014/chart" uri="{C3380CC4-5D6E-409C-BE32-E72D297353CC}">
                  <c16:uniqueId val="{0000006F-2823-4783-848E-025482005EEE}"/>
                </c:ext>
              </c:extLst>
            </c:dLbl>
            <c:dLbl>
              <c:idx val="3"/>
              <c:delete val="1"/>
              <c:extLst>
                <c:ext xmlns:c15="http://schemas.microsoft.com/office/drawing/2012/chart" uri="{CE6537A1-D6FC-4f65-9D91-7224C49458BB}"/>
                <c:ext xmlns:c16="http://schemas.microsoft.com/office/drawing/2014/chart" uri="{C3380CC4-5D6E-409C-BE32-E72D297353CC}">
                  <c16:uniqueId val="{00000070-2823-4783-848E-025482005EEE}"/>
                </c:ext>
              </c:extLst>
            </c:dLbl>
            <c:dLbl>
              <c:idx val="4"/>
              <c:delete val="1"/>
              <c:extLst>
                <c:ext xmlns:c15="http://schemas.microsoft.com/office/drawing/2012/chart" uri="{CE6537A1-D6FC-4f65-9D91-7224C49458BB}"/>
                <c:ext xmlns:c16="http://schemas.microsoft.com/office/drawing/2014/chart" uri="{C3380CC4-5D6E-409C-BE32-E72D297353CC}">
                  <c16:uniqueId val="{00000071-2823-4783-848E-025482005EEE}"/>
                </c:ext>
              </c:extLst>
            </c:dLbl>
            <c:dLbl>
              <c:idx val="5"/>
              <c:delete val="1"/>
              <c:extLst>
                <c:ext xmlns:c15="http://schemas.microsoft.com/office/drawing/2012/chart" uri="{CE6537A1-D6FC-4f65-9D91-7224C49458BB}"/>
                <c:ext xmlns:c16="http://schemas.microsoft.com/office/drawing/2014/chart" uri="{C3380CC4-5D6E-409C-BE32-E72D297353CC}">
                  <c16:uniqueId val="{00000072-2823-4783-848E-025482005EEE}"/>
                </c:ext>
              </c:extLst>
            </c:dLbl>
            <c:dLbl>
              <c:idx val="6"/>
              <c:delete val="1"/>
              <c:extLst>
                <c:ext xmlns:c15="http://schemas.microsoft.com/office/drawing/2012/chart" uri="{CE6537A1-D6FC-4f65-9D91-7224C49458BB}"/>
                <c:ext xmlns:c16="http://schemas.microsoft.com/office/drawing/2014/chart" uri="{C3380CC4-5D6E-409C-BE32-E72D297353CC}">
                  <c16:uniqueId val="{00000073-2823-4783-848E-025482005EEE}"/>
                </c:ext>
              </c:extLst>
            </c:dLbl>
            <c:spPr>
              <a:noFill/>
              <a:ln>
                <a:noFill/>
              </a:ln>
              <a:effectLst/>
            </c:spPr>
            <c:txPr>
              <a:bodyPr/>
              <a:lstStyle/>
              <a:p>
                <a:pPr lvl="0">
                  <a:defRPr sz="800"/>
                </a:pPr>
                <a:endParaRPr lang="cs-CZ"/>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Vizualiazce!$B$4:$N$4</c:f>
              <c:numCache>
                <c:formatCode>General</c:formatCode>
                <c:ptCount val="13"/>
                <c:pt idx="0">
                  <c:v>2017</c:v>
                </c:pt>
                <c:pt idx="1">
                  <c:v>2018</c:v>
                </c:pt>
                <c:pt idx="2">
                  <c:v>2019</c:v>
                </c:pt>
                <c:pt idx="3">
                  <c:v>2020</c:v>
                </c:pt>
                <c:pt idx="4">
                  <c:v>2021</c:v>
                </c:pt>
                <c:pt idx="5">
                  <c:v>2022</c:v>
                </c:pt>
                <c:pt idx="6">
                  <c:v>2023</c:v>
                </c:pt>
                <c:pt idx="7">
                  <c:v>2024</c:v>
                </c:pt>
                <c:pt idx="8">
                  <c:v>2025</c:v>
                </c:pt>
                <c:pt idx="9">
                  <c:v>2026</c:v>
                </c:pt>
                <c:pt idx="10">
                  <c:v>2027</c:v>
                </c:pt>
                <c:pt idx="11">
                  <c:v>2028</c:v>
                </c:pt>
                <c:pt idx="12">
                  <c:v>2029</c:v>
                </c:pt>
              </c:numCache>
            </c:numRef>
          </c:cat>
          <c:val>
            <c:numRef>
              <c:f>Vizualiazce!$B$17:$N$17</c:f>
              <c:numCache>
                <c:formatCode>General</c:formatCode>
                <c:ptCount val="13"/>
                <c:pt idx="6" formatCode="#,##0">
                  <c:v>0</c:v>
                </c:pt>
                <c:pt idx="7" formatCode="#,##0">
                  <c:v>180</c:v>
                </c:pt>
                <c:pt idx="8" formatCode="#,##0">
                  <c:v>240</c:v>
                </c:pt>
                <c:pt idx="9" formatCode="#,##0">
                  <c:v>230</c:v>
                </c:pt>
                <c:pt idx="10" formatCode="#,##0">
                  <c:v>240</c:v>
                </c:pt>
                <c:pt idx="11" formatCode="#,##0">
                  <c:v>240</c:v>
                </c:pt>
                <c:pt idx="12" formatCode="#,##0">
                  <c:v>240</c:v>
                </c:pt>
              </c:numCache>
            </c:numRef>
          </c:val>
          <c:extLst>
            <c:ext xmlns:c16="http://schemas.microsoft.com/office/drawing/2014/chart" uri="{C3380CC4-5D6E-409C-BE32-E72D297353CC}">
              <c16:uniqueId val="{00000074-2823-4783-848E-025482005EEE}"/>
            </c:ext>
          </c:extLst>
        </c:ser>
        <c:dLbls>
          <c:showLegendKey val="0"/>
          <c:showVal val="0"/>
          <c:showCatName val="0"/>
          <c:showSerName val="0"/>
          <c:showPercent val="0"/>
          <c:showBubbleSize val="0"/>
        </c:dLbls>
        <c:axId val="22470578"/>
        <c:axId val="1735887772"/>
      </c:areaChart>
      <c:catAx>
        <c:axId val="22470578"/>
        <c:scaling>
          <c:orientation val="minMax"/>
        </c:scaling>
        <c:delete val="0"/>
        <c:axPos val="b"/>
        <c:title>
          <c:tx>
            <c:rich>
              <a:bodyPr/>
              <a:lstStyle/>
              <a:p>
                <a:pPr lvl="0">
                  <a:defRPr b="0">
                    <a:solidFill>
                      <a:srgbClr val="000000"/>
                    </a:solidFill>
                    <a:latin typeface="+mn-lt"/>
                  </a:defRPr>
                </a:pPr>
                <a:endParaRPr lang="cs-CZ"/>
              </a:p>
            </c:rich>
          </c:tx>
          <c:overlay val="0"/>
        </c:title>
        <c:numFmt formatCode="General" sourceLinked="1"/>
        <c:majorTickMark val="none"/>
        <c:minorTickMark val="none"/>
        <c:tickLblPos val="nextTo"/>
        <c:txPr>
          <a:bodyPr/>
          <a:lstStyle/>
          <a:p>
            <a:pPr lvl="0">
              <a:defRPr b="0">
                <a:solidFill>
                  <a:srgbClr val="000000"/>
                </a:solidFill>
                <a:latin typeface="+mn-lt"/>
              </a:defRPr>
            </a:pPr>
            <a:endParaRPr lang="cs-CZ"/>
          </a:p>
        </c:txPr>
        <c:crossAx val="1735887772"/>
        <c:crosses val="autoZero"/>
        <c:auto val="1"/>
        <c:lblAlgn val="ctr"/>
        <c:lblOffset val="100"/>
        <c:noMultiLvlLbl val="1"/>
      </c:catAx>
      <c:valAx>
        <c:axId val="1735887772"/>
        <c:scaling>
          <c:orientation val="minMax"/>
        </c:scaling>
        <c:delete val="0"/>
        <c:axPos val="l"/>
        <c:majorGridlines>
          <c:spPr>
            <a:ln>
              <a:solidFill>
                <a:srgbClr val="B7B7B7"/>
              </a:solidFill>
            </a:ln>
          </c:spPr>
        </c:majorGridlines>
        <c:minorGridlines>
          <c:spPr>
            <a:ln>
              <a:solidFill>
                <a:srgbClr val="CCCCCC">
                  <a:alpha val="0"/>
                </a:srgbClr>
              </a:solidFill>
            </a:ln>
          </c:spPr>
        </c:minorGridlines>
        <c:title>
          <c:tx>
            <c:rich>
              <a:bodyPr/>
              <a:lstStyle/>
              <a:p>
                <a:pPr lvl="0">
                  <a:defRPr b="0">
                    <a:solidFill>
                      <a:srgbClr val="000000"/>
                    </a:solidFill>
                    <a:latin typeface="+mn-lt"/>
                  </a:defRPr>
                </a:pPr>
                <a:r>
                  <a:rPr lang="cs-CZ" b="0">
                    <a:solidFill>
                      <a:srgbClr val="000000"/>
                    </a:solidFill>
                    <a:latin typeface="+mn-lt"/>
                  </a:rPr>
                  <a:t>Rozpočet programu ze SR (v mil. Kč)</a:t>
                </a:r>
              </a:p>
            </c:rich>
          </c:tx>
          <c:overlay val="0"/>
        </c:title>
        <c:numFmt formatCode="General" sourceLinked="1"/>
        <c:majorTickMark val="none"/>
        <c:minorTickMark val="none"/>
        <c:tickLblPos val="nextTo"/>
        <c:spPr>
          <a:ln/>
        </c:spPr>
        <c:txPr>
          <a:bodyPr/>
          <a:lstStyle/>
          <a:p>
            <a:pPr lvl="0">
              <a:defRPr b="0">
                <a:solidFill>
                  <a:srgbClr val="000000"/>
                </a:solidFill>
                <a:latin typeface="+mn-lt"/>
              </a:defRPr>
            </a:pPr>
            <a:endParaRPr lang="cs-CZ"/>
          </a:p>
        </c:txPr>
        <c:crossAx val="22470578"/>
        <c:crosses val="autoZero"/>
        <c:crossBetween val="midCat"/>
      </c:valAx>
    </c:plotArea>
    <c:legend>
      <c:legendPos val="b"/>
      <c:overlay val="0"/>
      <c:txPr>
        <a:bodyPr/>
        <a:lstStyle/>
        <a:p>
          <a:pPr lvl="0">
            <a:defRPr b="0">
              <a:solidFill>
                <a:srgbClr val="1A1A1A"/>
              </a:solidFill>
              <a:latin typeface="+mn-lt"/>
            </a:defRPr>
          </a:pPr>
          <a:endParaRPr lang="cs-CZ"/>
        </a:p>
      </c:txPr>
    </c:legend>
    <c:plotVisOnly val="0"/>
    <c:dispBlanksAs val="zero"/>
    <c:showDLblsOverMax val="1"/>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705618-E8CC-441C-81F9-36F184262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6838</Words>
  <Characters>40345</Characters>
  <Application>Microsoft Office Word</Application>
  <DocSecurity>0</DocSecurity>
  <Lines>336</Lines>
  <Paragraphs>94</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47089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Kmoníček</dc:creator>
  <cp:lastModifiedBy>Václav Kmoníček</cp:lastModifiedBy>
  <cp:revision>1</cp:revision>
  <cp:lastPrinted>2021-11-11T13:09:00Z</cp:lastPrinted>
  <dcterms:created xsi:type="dcterms:W3CDTF">2021-09-09T09:19:00Z</dcterms:created>
  <dcterms:modified xsi:type="dcterms:W3CDTF">2021-11-18T09:38:00Z</dcterms:modified>
</cp:coreProperties>
</file>